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7F02B" w14:textId="4D3229FB" w:rsidR="00062595" w:rsidRPr="00F94EB3" w:rsidRDefault="00062595" w:rsidP="00DD6EEC">
      <w:pPr>
        <w:pStyle w:val="Heading3"/>
        <w:numPr>
          <w:ilvl w:val="0"/>
          <w:numId w:val="0"/>
        </w:numPr>
        <w:spacing w:after="220"/>
        <w:rPr>
          <w:rFonts w:ascii="Arial" w:hAnsi="Arial" w:cs="Arial"/>
          <w:szCs w:val="22"/>
        </w:rPr>
      </w:pPr>
      <w:r w:rsidRPr="00F94EB3">
        <w:rPr>
          <w:rFonts w:ascii="Arial" w:hAnsi="Arial" w:cs="Arial"/>
          <w:szCs w:val="22"/>
        </w:rPr>
        <w:t xml:space="preserve">Form </w:t>
      </w:r>
      <w:r w:rsidR="007B6117" w:rsidRPr="00F94EB3">
        <w:rPr>
          <w:rFonts w:ascii="Arial" w:hAnsi="Arial" w:cs="Arial"/>
          <w:szCs w:val="22"/>
        </w:rPr>
        <w:t>4.1</w:t>
      </w:r>
      <w:r w:rsidRPr="00F94EB3">
        <w:rPr>
          <w:rFonts w:ascii="Arial" w:hAnsi="Arial" w:cs="Arial"/>
          <w:szCs w:val="22"/>
        </w:rPr>
        <w:t xml:space="preserve">-BWR </w:t>
      </w:r>
      <w:r w:rsidR="001B2D56" w:rsidRPr="00F94EB3">
        <w:rPr>
          <w:rFonts w:ascii="Arial" w:hAnsi="Arial" w:cs="Arial"/>
          <w:szCs w:val="22"/>
        </w:rPr>
        <w:t>B</w:t>
      </w:r>
      <w:r w:rsidR="004D141D" w:rsidRPr="00F94EB3">
        <w:rPr>
          <w:rFonts w:ascii="Arial" w:hAnsi="Arial" w:cs="Arial"/>
          <w:szCs w:val="22"/>
        </w:rPr>
        <w:t>oiling-</w:t>
      </w:r>
      <w:r w:rsidR="001B2D56" w:rsidRPr="00F94EB3">
        <w:rPr>
          <w:rFonts w:ascii="Arial" w:hAnsi="Arial" w:cs="Arial"/>
          <w:szCs w:val="22"/>
        </w:rPr>
        <w:t>W</w:t>
      </w:r>
      <w:r w:rsidR="004D141D" w:rsidRPr="00F94EB3">
        <w:rPr>
          <w:rFonts w:ascii="Arial" w:hAnsi="Arial" w:cs="Arial"/>
          <w:szCs w:val="22"/>
        </w:rPr>
        <w:t xml:space="preserve">ater </w:t>
      </w:r>
      <w:r w:rsidR="001B2D56" w:rsidRPr="00F94EB3">
        <w:rPr>
          <w:rFonts w:ascii="Arial" w:hAnsi="Arial" w:cs="Arial"/>
          <w:szCs w:val="22"/>
        </w:rPr>
        <w:t>R</w:t>
      </w:r>
      <w:r w:rsidR="004D141D" w:rsidRPr="00F94EB3">
        <w:rPr>
          <w:rFonts w:ascii="Arial" w:hAnsi="Arial" w:cs="Arial"/>
          <w:szCs w:val="22"/>
        </w:rPr>
        <w:t>eactor</w:t>
      </w:r>
      <w:r w:rsidR="001B2D56" w:rsidRPr="00F94EB3">
        <w:rPr>
          <w:rFonts w:ascii="Arial" w:hAnsi="Arial" w:cs="Arial"/>
          <w:szCs w:val="22"/>
        </w:rPr>
        <w:t xml:space="preserve"> </w:t>
      </w:r>
      <w:r w:rsidRPr="00F94EB3">
        <w:rPr>
          <w:rFonts w:ascii="Arial" w:hAnsi="Arial" w:cs="Arial"/>
          <w:szCs w:val="22"/>
        </w:rPr>
        <w:t>Examination Outline</w:t>
      </w:r>
    </w:p>
    <w:p w14:paraId="0085A395" w14:textId="77777777" w:rsidR="000337E1" w:rsidRPr="00F94EB3" w:rsidRDefault="000337E1" w:rsidP="007978C5">
      <w:pPr>
        <w:rPr>
          <w:rFonts w:cs="Arial"/>
        </w:rPr>
      </w:pPr>
    </w:p>
    <w:tbl>
      <w:tblPr>
        <w:tblpPr w:leftFromText="180" w:rightFromText="180" w:vertAnchor="text" w:horzAnchor="margin" w:tblpY="-9"/>
        <w:tblW w:w="969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103" w:type="dxa"/>
          <w:bottom w:w="14" w:type="dxa"/>
          <w:right w:w="103" w:type="dxa"/>
        </w:tblCellMar>
        <w:tblLook w:val="0000" w:firstRow="0" w:lastRow="0" w:firstColumn="0" w:lastColumn="0" w:noHBand="0" w:noVBand="0"/>
      </w:tblPr>
      <w:tblGrid>
        <w:gridCol w:w="1417"/>
        <w:gridCol w:w="900"/>
        <w:gridCol w:w="450"/>
        <w:gridCol w:w="270"/>
        <w:gridCol w:w="90"/>
        <w:gridCol w:w="365"/>
        <w:gridCol w:w="445"/>
        <w:gridCol w:w="90"/>
        <w:gridCol w:w="270"/>
        <w:gridCol w:w="360"/>
        <w:gridCol w:w="450"/>
        <w:gridCol w:w="450"/>
        <w:gridCol w:w="360"/>
        <w:gridCol w:w="360"/>
        <w:gridCol w:w="360"/>
        <w:gridCol w:w="630"/>
        <w:gridCol w:w="450"/>
        <w:gridCol w:w="450"/>
        <w:gridCol w:w="450"/>
        <w:gridCol w:w="450"/>
        <w:gridCol w:w="630"/>
      </w:tblGrid>
      <w:tr w:rsidR="007978C5" w:rsidRPr="00F94EB3" w14:paraId="3F00376E" w14:textId="77777777" w:rsidTr="007978C5">
        <w:trPr>
          <w:cantSplit/>
          <w:trHeight w:val="374"/>
        </w:trPr>
        <w:tc>
          <w:tcPr>
            <w:tcW w:w="9697" w:type="dxa"/>
            <w:gridSpan w:val="21"/>
            <w:tcBorders>
              <w:top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A4E758B" w14:textId="77777777" w:rsidR="007978C5" w:rsidRPr="00F94EB3" w:rsidRDefault="007978C5" w:rsidP="007978C5">
            <w:pPr>
              <w:keepNext/>
              <w:keepLines/>
              <w:tabs>
                <w:tab w:val="left" w:pos="4667"/>
              </w:tabs>
              <w:spacing w:before="124" w:after="1"/>
              <w:ind w:hanging="10"/>
              <w:rPr>
                <w:rFonts w:cs="Arial"/>
              </w:rPr>
            </w:pPr>
            <w:r w:rsidRPr="00F94EB3">
              <w:rPr>
                <w:rFonts w:cs="Arial"/>
                <w:noProof/>
              </w:rPr>
              <mc:AlternateContent>
                <mc:Choice Requires="wps">
                  <w:drawing>
                    <wp:anchor distT="4294967294" distB="4294967294" distL="114298" distR="114298" simplePos="0" relativeHeight="251658242" behindDoc="0" locked="0" layoutInCell="0" allowOverlap="1" wp14:anchorId="456CFA3E" wp14:editId="00C90833">
                      <wp:simplePos x="0" y="0"/>
                      <wp:positionH relativeFrom="margin">
                        <wp:posOffset>-1</wp:posOffset>
                      </wp:positionH>
                      <wp:positionV relativeFrom="paragraph">
                        <wp:posOffset>-1</wp:posOffset>
                      </wp:positionV>
                      <wp:extent cx="0" cy="0"/>
                      <wp:effectExtent l="0" t="0" r="0" b="0"/>
                      <wp:wrapNone/>
                      <wp:docPr id="219" name="Straight Connector 219" descr="P125C1T1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6576" cmpd="dbl">
                                <a:solidFill>
                                  <a:srgbClr val="02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440FED" id="Straight Connector 219" o:spid="_x0000_s1026" style="position:absolute;z-index:25165824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" o:allowincell="f" strokecolor="#020000" strokeweight="2.88pt">
                      <v:stroke linestyle="thinThin"/>
                      <w10:wrap anchorx="margin"/>
                    </v:line>
                  </w:pict>
                </mc:Fallback>
              </mc:AlternateContent>
            </w:r>
            <w:r w:rsidRPr="00F94EB3">
              <w:rPr>
                <w:rFonts w:cs="Arial"/>
              </w:rPr>
              <w:t>Facility:</w:t>
            </w:r>
            <w:r w:rsidRPr="00F94EB3">
              <w:rPr>
                <w:rFonts w:cs="Arial"/>
              </w:rPr>
              <w:tab/>
              <w:t>Date of Exam:</w:t>
            </w:r>
          </w:p>
        </w:tc>
      </w:tr>
      <w:tr w:rsidR="007978C5" w:rsidRPr="00F94EB3" w14:paraId="60E32984" w14:textId="77777777" w:rsidTr="007978C5">
        <w:trPr>
          <w:cantSplit/>
          <w:trHeight w:val="430"/>
        </w:trPr>
        <w:tc>
          <w:tcPr>
            <w:tcW w:w="1417" w:type="dxa"/>
            <w:vMerge w:val="restart"/>
            <w:tcBorders>
              <w:top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65B39F3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</w:t>
            </w:r>
          </w:p>
        </w:tc>
        <w:tc>
          <w:tcPr>
            <w:tcW w:w="900" w:type="dxa"/>
            <w:vMerge w:val="restart"/>
            <w:tcBorders>
              <w:top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4CAE196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Group</w:t>
            </w:r>
          </w:p>
        </w:tc>
        <w:tc>
          <w:tcPr>
            <w:tcW w:w="4950" w:type="dxa"/>
            <w:gridSpan w:val="14"/>
            <w:tcBorders>
              <w:top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63D2E2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RO K/A Category Points</w:t>
            </w:r>
          </w:p>
        </w:tc>
        <w:tc>
          <w:tcPr>
            <w:tcW w:w="2430" w:type="dxa"/>
            <w:gridSpan w:val="5"/>
            <w:tcBorders>
              <w:top w:val="double" w:sz="6" w:space="0" w:color="000000" w:themeColor="text1"/>
              <w:left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42169C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SRO-Only Points</w:t>
            </w:r>
          </w:p>
        </w:tc>
      </w:tr>
      <w:tr w:rsidR="007978C5" w:rsidRPr="00F94EB3" w14:paraId="68740E46" w14:textId="77777777" w:rsidTr="001671BD">
        <w:trPr>
          <w:cantSplit/>
          <w:trHeight w:val="430"/>
        </w:trPr>
        <w:tc>
          <w:tcPr>
            <w:tcW w:w="1417" w:type="dxa"/>
            <w:vMerge/>
            <w:tcMar>
              <w:left w:w="43" w:type="dxa"/>
              <w:right w:w="43" w:type="dxa"/>
            </w:tcMar>
          </w:tcPr>
          <w:p w14:paraId="05BC9854" w14:textId="77777777" w:rsidR="007978C5" w:rsidRPr="00F94EB3" w:rsidRDefault="007978C5" w:rsidP="007978C5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00" w:type="dxa"/>
            <w:vMerge/>
            <w:tcMar>
              <w:left w:w="43" w:type="dxa"/>
              <w:right w:w="43" w:type="dxa"/>
            </w:tcMar>
          </w:tcPr>
          <w:p w14:paraId="2F2C8D28" w14:textId="77777777" w:rsidR="007978C5" w:rsidRPr="00F94EB3" w:rsidRDefault="007978C5" w:rsidP="007978C5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45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B300BA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K1</w:t>
            </w:r>
          </w:p>
        </w:tc>
        <w:tc>
          <w:tcPr>
            <w:tcW w:w="360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D3CC50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K2</w:t>
            </w:r>
          </w:p>
        </w:tc>
        <w:tc>
          <w:tcPr>
            <w:tcW w:w="365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F5EE3C5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K3</w:t>
            </w:r>
          </w:p>
        </w:tc>
        <w:tc>
          <w:tcPr>
            <w:tcW w:w="445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654FB0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K4</w:t>
            </w:r>
          </w:p>
        </w:tc>
        <w:tc>
          <w:tcPr>
            <w:tcW w:w="360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52FC637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K5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4D3F125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K6</w:t>
            </w:r>
          </w:p>
        </w:tc>
        <w:tc>
          <w:tcPr>
            <w:tcW w:w="45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1D6BEA7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A1</w:t>
            </w:r>
          </w:p>
        </w:tc>
        <w:tc>
          <w:tcPr>
            <w:tcW w:w="45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65CFEE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A2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8ACF0B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A3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D9C5B4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A4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2676E3E" w14:textId="77777777" w:rsidR="007978C5" w:rsidRPr="00F94EB3" w:rsidRDefault="007978C5" w:rsidP="007978C5">
            <w:pPr>
              <w:keepNext/>
              <w:keepLines/>
              <w:spacing w:before="124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</w:t>
            </w:r>
          </w:p>
        </w:tc>
        <w:tc>
          <w:tcPr>
            <w:tcW w:w="630" w:type="dxa"/>
            <w:tcBorders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4FD0F20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Total</w:t>
            </w:r>
          </w:p>
        </w:tc>
        <w:tc>
          <w:tcPr>
            <w:tcW w:w="900" w:type="dxa"/>
            <w:gridSpan w:val="2"/>
            <w:tcBorders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B3A06D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A2</w:t>
            </w:r>
          </w:p>
        </w:tc>
        <w:tc>
          <w:tcPr>
            <w:tcW w:w="900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C25DD4C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</w:t>
            </w:r>
          </w:p>
        </w:tc>
        <w:tc>
          <w:tcPr>
            <w:tcW w:w="630" w:type="dxa"/>
            <w:tcBorders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3A7690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Total</w:t>
            </w:r>
          </w:p>
        </w:tc>
      </w:tr>
      <w:tr w:rsidR="007978C5" w:rsidRPr="00F94EB3" w14:paraId="4D081DBA" w14:textId="77777777" w:rsidTr="001671BD">
        <w:trPr>
          <w:cantSplit/>
          <w:trHeight w:val="562"/>
        </w:trPr>
        <w:tc>
          <w:tcPr>
            <w:tcW w:w="1417" w:type="dxa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7547523" w14:textId="77777777" w:rsidR="007978C5" w:rsidRPr="00F94EB3" w:rsidRDefault="007978C5" w:rsidP="007978C5">
            <w:pPr>
              <w:keepNext/>
              <w:keepLines/>
              <w:spacing w:before="124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1.</w:t>
            </w:r>
          </w:p>
          <w:p w14:paraId="0E1E942A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Emergency and Abnormal Plant Evolutions</w:t>
            </w:r>
          </w:p>
        </w:tc>
        <w:tc>
          <w:tcPr>
            <w:tcW w:w="90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626B792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65D2B3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F509CC6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29B3B0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5" w:type="dxa"/>
            <w:gridSpan w:val="4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8359433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N/A</w:t>
            </w: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A835BF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C6CF5AA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B196528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N/A</w:t>
            </w: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84A86A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E1D57D6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20</w:t>
            </w: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6BFA78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18B9AE6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3C238C2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7</w:t>
            </w:r>
          </w:p>
        </w:tc>
      </w:tr>
      <w:tr w:rsidR="007978C5" w:rsidRPr="00F94EB3" w14:paraId="7A6EC025" w14:textId="77777777" w:rsidTr="001671BD">
        <w:trPr>
          <w:cantSplit/>
          <w:trHeight w:val="673"/>
        </w:trPr>
        <w:tc>
          <w:tcPr>
            <w:tcW w:w="1417" w:type="dxa"/>
            <w:vMerge/>
            <w:tcMar>
              <w:left w:w="43" w:type="dxa"/>
              <w:right w:w="43" w:type="dxa"/>
            </w:tcMar>
            <w:vAlign w:val="center"/>
          </w:tcPr>
          <w:p w14:paraId="4B694BB3" w14:textId="77777777" w:rsidR="007978C5" w:rsidRPr="00F94EB3" w:rsidRDefault="007978C5" w:rsidP="007978C5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189F7C8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4F380C2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C9F68C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A84172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5" w:type="dxa"/>
            <w:gridSpan w:val="4"/>
            <w:vMerge/>
            <w:tcMar>
              <w:left w:w="43" w:type="dxa"/>
              <w:right w:w="43" w:type="dxa"/>
            </w:tcMar>
          </w:tcPr>
          <w:p w14:paraId="5879F49C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9A9E7A7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628C97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720" w:type="dxa"/>
            <w:gridSpan w:val="2"/>
            <w:vMerge/>
            <w:tcMar>
              <w:left w:w="43" w:type="dxa"/>
              <w:right w:w="43" w:type="dxa"/>
            </w:tcMar>
          </w:tcPr>
          <w:p w14:paraId="45C66F64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8AC24E5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F104FAA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FCD0AD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826C5E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28243C6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</w:tr>
      <w:tr w:rsidR="007978C5" w:rsidRPr="00F94EB3" w14:paraId="36C68AAF" w14:textId="77777777" w:rsidTr="001671BD">
        <w:trPr>
          <w:cantSplit/>
          <w:trHeight w:val="393"/>
        </w:trPr>
        <w:tc>
          <w:tcPr>
            <w:tcW w:w="1417" w:type="dxa"/>
            <w:vMerge/>
            <w:tcMar>
              <w:left w:w="43" w:type="dxa"/>
              <w:right w:w="43" w:type="dxa"/>
            </w:tcMar>
            <w:vAlign w:val="center"/>
          </w:tcPr>
          <w:p w14:paraId="05CE34A5" w14:textId="77777777" w:rsidR="007978C5" w:rsidRPr="00F94EB3" w:rsidRDefault="007978C5" w:rsidP="007978C5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2C6525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 Totals</w:t>
            </w: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D50C5F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EC86F9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A6D2D2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5" w:type="dxa"/>
            <w:gridSpan w:val="4"/>
            <w:vMerge/>
            <w:tcMar>
              <w:left w:w="43" w:type="dxa"/>
              <w:right w:w="43" w:type="dxa"/>
            </w:tcMar>
          </w:tcPr>
          <w:p w14:paraId="3968EC7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9450BF2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8E7ED8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720" w:type="dxa"/>
            <w:gridSpan w:val="2"/>
            <w:vMerge/>
            <w:tcMar>
              <w:left w:w="43" w:type="dxa"/>
              <w:right w:w="43" w:type="dxa"/>
            </w:tcMar>
          </w:tcPr>
          <w:p w14:paraId="3490FB4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904064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A7233A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26</w:t>
            </w: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A336CCC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1E1A89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90EC5C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10</w:t>
            </w:r>
          </w:p>
        </w:tc>
      </w:tr>
      <w:tr w:rsidR="007978C5" w:rsidRPr="00F94EB3" w14:paraId="31B602AB" w14:textId="77777777" w:rsidTr="001671BD">
        <w:trPr>
          <w:cantSplit/>
          <w:trHeight w:val="562"/>
        </w:trPr>
        <w:tc>
          <w:tcPr>
            <w:tcW w:w="1417" w:type="dxa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9C32D2B" w14:textId="77777777" w:rsidR="007978C5" w:rsidRPr="00F94EB3" w:rsidRDefault="007978C5" w:rsidP="007978C5">
            <w:pPr>
              <w:keepNext/>
              <w:keepLines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2.</w:t>
            </w:r>
          </w:p>
          <w:p w14:paraId="4FA8C368" w14:textId="77777777" w:rsidR="007978C5" w:rsidRPr="00F94EB3" w:rsidRDefault="007978C5" w:rsidP="007978C5">
            <w:pPr>
              <w:keepNext/>
              <w:keepLines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Plant</w:t>
            </w:r>
          </w:p>
          <w:p w14:paraId="185D3F21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Systems</w:t>
            </w:r>
          </w:p>
        </w:tc>
        <w:tc>
          <w:tcPr>
            <w:tcW w:w="90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C4BA05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C5405A7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E69806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070CE9C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4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2B2F79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6D00E55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6C288A4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000B7C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6975EB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818852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FB98695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B6CD24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8CCBB7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26</w:t>
            </w: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13FFEB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F1ADD4A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4A8259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5</w:t>
            </w:r>
          </w:p>
        </w:tc>
      </w:tr>
      <w:tr w:rsidR="007978C5" w:rsidRPr="00F94EB3" w14:paraId="31AE068B" w14:textId="77777777" w:rsidTr="001671BD">
        <w:trPr>
          <w:cantSplit/>
          <w:trHeight w:val="411"/>
        </w:trPr>
        <w:tc>
          <w:tcPr>
            <w:tcW w:w="1417" w:type="dxa"/>
            <w:vMerge/>
            <w:tcMar>
              <w:left w:w="43" w:type="dxa"/>
              <w:right w:w="43" w:type="dxa"/>
            </w:tcMar>
            <w:vAlign w:val="center"/>
          </w:tcPr>
          <w:p w14:paraId="2E912F8A" w14:textId="77777777" w:rsidR="007978C5" w:rsidRPr="00F94EB3" w:rsidRDefault="007978C5" w:rsidP="007978C5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2D99DAC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1828F7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8C6F37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37611C4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4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3944C45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B3EB228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F45802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8510C0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848A3B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5BE9972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C119A0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A4FFDC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9C87ED6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11</w:t>
            </w:r>
          </w:p>
        </w:tc>
        <w:tc>
          <w:tcPr>
            <w:tcW w:w="450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BB697A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6E4DF8B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560DDB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025B56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</w:tr>
      <w:tr w:rsidR="007978C5" w:rsidRPr="00F94EB3" w14:paraId="45E032F2" w14:textId="77777777" w:rsidTr="001671BD">
        <w:trPr>
          <w:cantSplit/>
          <w:trHeight w:val="403"/>
        </w:trPr>
        <w:tc>
          <w:tcPr>
            <w:tcW w:w="1417" w:type="dxa"/>
            <w:vMerge/>
            <w:tcMar>
              <w:left w:w="43" w:type="dxa"/>
              <w:right w:w="43" w:type="dxa"/>
            </w:tcMar>
            <w:vAlign w:val="center"/>
          </w:tcPr>
          <w:p w14:paraId="7C3DC434" w14:textId="77777777" w:rsidR="007978C5" w:rsidRPr="00F94EB3" w:rsidRDefault="007978C5" w:rsidP="007978C5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89D0A8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 Totals</w:t>
            </w: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BAAD99A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46AD7F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1ECE63E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4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849B07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E048EB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FE2E9A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F298A5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7AD4F66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ECBD87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D3B3F77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4FE9EF6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724F80C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37</w:t>
            </w: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04C8C1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3A672B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38BD111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8</w:t>
            </w:r>
          </w:p>
        </w:tc>
      </w:tr>
      <w:tr w:rsidR="007978C5" w:rsidRPr="00F94EB3" w14:paraId="37E116EF" w14:textId="77777777" w:rsidTr="001671BD">
        <w:trPr>
          <w:cantSplit/>
          <w:trHeight w:val="183"/>
        </w:trPr>
        <w:tc>
          <w:tcPr>
            <w:tcW w:w="1417" w:type="dxa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50F497A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3.</w:t>
            </w:r>
          </w:p>
          <w:p w14:paraId="7682A5C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Generic Knowledge and Abilities Categories</w:t>
            </w:r>
          </w:p>
        </w:tc>
        <w:tc>
          <w:tcPr>
            <w:tcW w:w="1620" w:type="dxa"/>
            <w:gridSpan w:val="3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D1FE3E6" w14:textId="7A9AD972" w:rsidR="007978C5" w:rsidRPr="00F94EB3" w:rsidRDefault="00A64F1D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CO</w:t>
            </w:r>
          </w:p>
        </w:tc>
        <w:tc>
          <w:tcPr>
            <w:tcW w:w="1620" w:type="dxa"/>
            <w:gridSpan w:val="6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B769F09" w14:textId="570C522A" w:rsidR="007978C5" w:rsidRPr="00F94EB3" w:rsidRDefault="00A64F1D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EC</w:t>
            </w: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0BFE3C1" w14:textId="4FDD665A" w:rsidR="007978C5" w:rsidRPr="00F94EB3" w:rsidRDefault="00A64F1D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RC</w:t>
            </w:r>
          </w:p>
        </w:tc>
        <w:tc>
          <w:tcPr>
            <w:tcW w:w="1080" w:type="dxa"/>
            <w:gridSpan w:val="3"/>
            <w:tcBorders>
              <w:top w:val="double" w:sz="6" w:space="0" w:color="000000" w:themeColor="text1"/>
              <w:bottom w:val="single" w:sz="6" w:space="0" w:color="000000" w:themeColor="text1"/>
            </w:tcBorders>
            <w:vAlign w:val="center"/>
          </w:tcPr>
          <w:p w14:paraId="4C912187" w14:textId="1C750DB2" w:rsidR="007978C5" w:rsidRPr="00F94EB3" w:rsidRDefault="00A64F1D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</w:t>
            </w:r>
          </w:p>
        </w:tc>
        <w:tc>
          <w:tcPr>
            <w:tcW w:w="630" w:type="dxa"/>
            <w:vMerge w:val="restart"/>
            <w:tcBorders>
              <w:top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6C01DA5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  <w:tc>
          <w:tcPr>
            <w:tcW w:w="450" w:type="dxa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33E2878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CO</w:t>
            </w:r>
          </w:p>
        </w:tc>
        <w:tc>
          <w:tcPr>
            <w:tcW w:w="450" w:type="dxa"/>
            <w:tcBorders>
              <w:top w:val="doub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2A3623A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EC</w:t>
            </w: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0FC34B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RC</w:t>
            </w: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67F5508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</w:t>
            </w:r>
          </w:p>
        </w:tc>
        <w:tc>
          <w:tcPr>
            <w:tcW w:w="630" w:type="dxa"/>
            <w:vMerge w:val="restart"/>
            <w:tcBorders>
              <w:top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DEDD3BF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7</w:t>
            </w:r>
          </w:p>
        </w:tc>
      </w:tr>
      <w:tr w:rsidR="007978C5" w:rsidRPr="00F94EB3" w14:paraId="2EF87061" w14:textId="77777777" w:rsidTr="001671BD">
        <w:trPr>
          <w:cantSplit/>
          <w:trHeight w:val="936"/>
        </w:trPr>
        <w:tc>
          <w:tcPr>
            <w:tcW w:w="1417" w:type="dxa"/>
            <w:vMerge/>
            <w:tcMar>
              <w:left w:w="43" w:type="dxa"/>
              <w:right w:w="43" w:type="dxa"/>
            </w:tcMar>
            <w:vAlign w:val="center"/>
          </w:tcPr>
          <w:p w14:paraId="5139B2C7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D8C61F9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1620" w:type="dxa"/>
            <w:gridSpan w:val="6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D975396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16EA24C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6" w:space="0" w:color="000000" w:themeColor="text1"/>
              <w:bottom w:val="double" w:sz="6" w:space="0" w:color="000000" w:themeColor="text1"/>
            </w:tcBorders>
            <w:vAlign w:val="center"/>
          </w:tcPr>
          <w:p w14:paraId="7C54FA5F" w14:textId="77777777" w:rsidR="007978C5" w:rsidRPr="00F94EB3" w:rsidRDefault="007978C5" w:rsidP="007978C5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630" w:type="dxa"/>
            <w:vMerge/>
            <w:tcBorders>
              <w:bottom w:val="doub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3161AA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2085FBD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64DB9E9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EE22133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4205740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0" w:type="dxa"/>
            <w:vMerge/>
            <w:tcBorders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7C01528" w14:textId="77777777" w:rsidR="007978C5" w:rsidRPr="00F94EB3" w:rsidRDefault="007978C5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</w:tr>
      <w:tr w:rsidR="00F323FA" w:rsidRPr="00F94EB3" w14:paraId="3554FFFD" w14:textId="77777777" w:rsidTr="00F824F7">
        <w:trPr>
          <w:cantSplit/>
          <w:trHeight w:val="427"/>
        </w:trPr>
        <w:tc>
          <w:tcPr>
            <w:tcW w:w="1417" w:type="dxa"/>
            <w:vMerge w:val="restart"/>
            <w:tcBorders>
              <w:top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BFC12B5" w14:textId="77777777" w:rsidR="00F323FA" w:rsidRPr="00F94EB3" w:rsidRDefault="00F323FA" w:rsidP="007978C5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4.  Theory</w:t>
            </w:r>
          </w:p>
        </w:tc>
        <w:tc>
          <w:tcPr>
            <w:tcW w:w="2610" w:type="dxa"/>
            <w:gridSpan w:val="7"/>
            <w:tcBorders>
              <w:top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CC9D9" w14:textId="5BA2DE3B" w:rsidR="00F323FA" w:rsidRPr="00F94EB3" w:rsidRDefault="00F323FA" w:rsidP="00BA414E">
            <w:pPr>
              <w:keepNext/>
              <w:keepLines/>
              <w:ind w:left="14" w:right="173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Reactor Theory</w:t>
            </w:r>
          </w:p>
        </w:tc>
        <w:tc>
          <w:tcPr>
            <w:tcW w:w="2610" w:type="dxa"/>
            <w:gridSpan w:val="7"/>
            <w:tcBorders>
              <w:top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13A1F" w14:textId="37240FB7" w:rsidR="00F323FA" w:rsidRPr="00F94EB3" w:rsidRDefault="00F323FA" w:rsidP="00BA414E">
            <w:pPr>
              <w:keepNext/>
              <w:keepLines/>
              <w:ind w:left="14" w:right="173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Thermodynamics</w:t>
            </w:r>
          </w:p>
        </w:tc>
        <w:tc>
          <w:tcPr>
            <w:tcW w:w="630" w:type="dxa"/>
            <w:vMerge w:val="restart"/>
            <w:tcBorders>
              <w:top w:val="double" w:sz="4" w:space="0" w:color="000000" w:themeColor="text1"/>
              <w:left w:val="single" w:sz="4" w:space="0" w:color="000000" w:themeColor="text1"/>
              <w:bottom w:val="double" w:sz="6" w:space="0" w:color="000000"/>
              <w:right w:val="double" w:sz="6" w:space="0" w:color="000000" w:themeColor="text1"/>
            </w:tcBorders>
            <w:vAlign w:val="center"/>
          </w:tcPr>
          <w:p w14:paraId="19FFA9FB" w14:textId="77777777" w:rsidR="00F323FA" w:rsidRPr="00F94EB3" w:rsidRDefault="00F323FA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  <w:tc>
          <w:tcPr>
            <w:tcW w:w="2430" w:type="dxa"/>
            <w:gridSpan w:val="5"/>
            <w:vMerge w:val="restart"/>
            <w:tcBorders>
              <w:top w:val="double" w:sz="6" w:space="0" w:color="000000" w:themeColor="text1"/>
              <w:left w:val="double" w:sz="6" w:space="0" w:color="000000" w:themeColor="text1"/>
              <w:bottom w:val="double" w:sz="6" w:space="0" w:color="000000"/>
              <w:right w:val="doub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028B92F" w14:textId="77777777" w:rsidR="00F323FA" w:rsidRPr="00F94EB3" w:rsidRDefault="00F323FA" w:rsidP="007978C5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</w:tr>
      <w:tr w:rsidR="00F323FA" w:rsidRPr="00F94EB3" w14:paraId="13588181" w14:textId="77777777" w:rsidTr="00F824F7">
        <w:trPr>
          <w:cantSplit/>
          <w:trHeight w:val="601"/>
        </w:trPr>
        <w:tc>
          <w:tcPr>
            <w:tcW w:w="1417" w:type="dxa"/>
            <w:vMerge/>
            <w:tcMar>
              <w:left w:w="43" w:type="dxa"/>
              <w:right w:w="43" w:type="dxa"/>
            </w:tcMar>
            <w:vAlign w:val="center"/>
          </w:tcPr>
          <w:p w14:paraId="18ED646E" w14:textId="77777777" w:rsidR="00F323FA" w:rsidRPr="00F94EB3" w:rsidRDefault="00F323FA" w:rsidP="007978C5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  <w:tc>
          <w:tcPr>
            <w:tcW w:w="26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double" w:sz="6" w:space="0" w:color="000000" w:themeColor="text1"/>
              <w:right w:val="single" w:sz="4" w:space="0" w:color="000000" w:themeColor="text1"/>
            </w:tcBorders>
            <w:vAlign w:val="center"/>
          </w:tcPr>
          <w:p w14:paraId="08BA13BF" w14:textId="7D7BB1AC" w:rsidR="00F323FA" w:rsidRPr="00F94EB3" w:rsidRDefault="00F323FA" w:rsidP="007978C5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  <w:tc>
          <w:tcPr>
            <w:tcW w:w="26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double" w:sz="6" w:space="0" w:color="000000" w:themeColor="text1"/>
              <w:right w:val="single" w:sz="4" w:space="0" w:color="000000" w:themeColor="text1"/>
            </w:tcBorders>
            <w:vAlign w:val="center"/>
          </w:tcPr>
          <w:p w14:paraId="3DF70E2F" w14:textId="0D5C1DA8" w:rsidR="00F323FA" w:rsidRPr="00F94EB3" w:rsidRDefault="00F323FA" w:rsidP="007978C5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  <w:tc>
          <w:tcPr>
            <w:tcW w:w="630" w:type="dxa"/>
            <w:vMerge/>
            <w:tcBorders>
              <w:top w:val="single" w:sz="6" w:space="0" w:color="000000"/>
              <w:bottom w:val="double" w:sz="6" w:space="0" w:color="000000"/>
              <w:right w:val="double" w:sz="6" w:space="0" w:color="000000" w:themeColor="text1"/>
            </w:tcBorders>
            <w:vAlign w:val="center"/>
          </w:tcPr>
          <w:p w14:paraId="49E7F212" w14:textId="77777777" w:rsidR="00F323FA" w:rsidRPr="00F94EB3" w:rsidRDefault="00F323FA" w:rsidP="007978C5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2430" w:type="dxa"/>
            <w:gridSpan w:val="5"/>
            <w:vMerge/>
            <w:tcBorders>
              <w:top w:val="single" w:sz="6" w:space="0" w:color="000000"/>
              <w:left w:val="double" w:sz="6" w:space="0" w:color="000000" w:themeColor="text1"/>
              <w:bottom w:val="double" w:sz="6" w:space="0" w:color="000000"/>
              <w:right w:val="double" w:sz="6" w:space="0" w:color="000000" w:themeColor="text1"/>
            </w:tcBorders>
            <w:vAlign w:val="center"/>
          </w:tcPr>
          <w:p w14:paraId="623E83F0" w14:textId="77777777" w:rsidR="00F323FA" w:rsidRPr="00F94EB3" w:rsidRDefault="00F323FA" w:rsidP="007978C5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</w:tr>
    </w:tbl>
    <w:p w14:paraId="6E894381" w14:textId="179D47A2" w:rsidR="00EE7F2F" w:rsidRPr="00F94EB3" w:rsidRDefault="00EE7F2F" w:rsidP="00D74A8E">
      <w:pPr>
        <w:tabs>
          <w:tab w:val="left" w:pos="4500"/>
        </w:tabs>
        <w:rPr>
          <w:rFonts w:cs="Arial"/>
          <w:color w:val="auto"/>
        </w:rPr>
      </w:pPr>
      <w:r w:rsidRPr="00F94EB3">
        <w:rPr>
          <w:rFonts w:cs="Arial"/>
          <w:color w:val="auto"/>
        </w:rPr>
        <w:t>Note</w:t>
      </w:r>
      <w:r w:rsidR="00FD5E79">
        <w:rPr>
          <w:rFonts w:cs="Arial"/>
          <w:color w:val="auto"/>
        </w:rPr>
        <w:t>s</w:t>
      </w:r>
      <w:r w:rsidRPr="00F94EB3">
        <w:rPr>
          <w:rFonts w:cs="Arial"/>
          <w:color w:val="auto"/>
        </w:rPr>
        <w:t xml:space="preserve">: CO = Conduct of Operations; EC = Equipment Control; RC = Radiation </w:t>
      </w:r>
      <w:proofErr w:type="gramStart"/>
      <w:r w:rsidRPr="00F94EB3">
        <w:rPr>
          <w:rFonts w:cs="Arial"/>
          <w:color w:val="auto"/>
        </w:rPr>
        <w:t>Control;</w:t>
      </w:r>
      <w:proofErr w:type="gramEnd"/>
    </w:p>
    <w:p w14:paraId="1F1EEB87" w14:textId="5C8DC716" w:rsidR="00062595" w:rsidRDefault="00EE7F2F" w:rsidP="00D74A8E">
      <w:pPr>
        <w:tabs>
          <w:tab w:val="left" w:pos="4500"/>
        </w:tabs>
        <w:rPr>
          <w:ins w:id="0" w:author="Tindell, Brian" w:date="2021-03-08T14:50:00Z"/>
          <w:rFonts w:cs="Arial"/>
          <w:color w:val="auto"/>
        </w:rPr>
      </w:pPr>
      <w:r w:rsidRPr="00F94EB3">
        <w:rPr>
          <w:rFonts w:cs="Arial"/>
          <w:color w:val="auto"/>
        </w:rPr>
        <w:t xml:space="preserve">           EM = Emergency Procedures/Plan</w:t>
      </w:r>
    </w:p>
    <w:p w14:paraId="4BF2876C" w14:textId="244E11DD" w:rsidR="00703EAB" w:rsidRPr="00F94EB3" w:rsidRDefault="00703EAB" w:rsidP="00292564">
      <w:pPr>
        <w:tabs>
          <w:tab w:val="left" w:pos="1440"/>
        </w:tabs>
        <w:ind w:left="1440" w:hanging="720"/>
        <w:rPr>
          <w:rFonts w:cs="Arial"/>
          <w:color w:val="auto"/>
        </w:rPr>
      </w:pPr>
    </w:p>
    <w:p w14:paraId="2189A71D" w14:textId="6CA301E5" w:rsidR="00292564" w:rsidRDefault="00292564" w:rsidP="00292564">
      <w:pPr>
        <w:tabs>
          <w:tab w:val="left" w:pos="1440"/>
        </w:tabs>
        <w:ind w:left="1440" w:hanging="720"/>
        <w:rPr>
          <w:rFonts w:cs="Arial"/>
          <w:color w:val="auto"/>
        </w:rPr>
      </w:pPr>
      <w:r>
        <w:rPr>
          <w:rFonts w:cs="Arial"/>
          <w:color w:val="auto"/>
        </w:rPr>
        <w:t>*</w:t>
      </w:r>
      <w:r>
        <w:rPr>
          <w:rFonts w:cs="Arial"/>
          <w:color w:val="auto"/>
        </w:rPr>
        <w:tab/>
        <w:t xml:space="preserve">These systems/evolutions may be eliminated </w:t>
      </w:r>
      <w:del w:id="1" w:author="Wachutka, Jeremy" w:date="2021-06-09T08:30:00Z">
        <w:r w:rsidDel="00855FB3">
          <w:rPr>
            <w:rFonts w:cs="Arial"/>
            <w:color w:val="auto"/>
          </w:rPr>
          <w:delText xml:space="preserve"> </w:delText>
        </w:r>
      </w:del>
      <w:r>
        <w:rPr>
          <w:rFonts w:cs="Arial"/>
          <w:color w:val="auto"/>
        </w:rPr>
        <w:t>from the sample when Revision 2 of the K/A catalog is used to develop the sample plan</w:t>
      </w:r>
    </w:p>
    <w:p w14:paraId="38DCBD02" w14:textId="77777777" w:rsidR="00292564" w:rsidRDefault="00292564" w:rsidP="00292564">
      <w:pPr>
        <w:tabs>
          <w:tab w:val="left" w:pos="1440"/>
        </w:tabs>
        <w:ind w:left="1440" w:hanging="720"/>
        <w:rPr>
          <w:rFonts w:cs="Arial"/>
          <w:color w:val="auto"/>
        </w:rPr>
      </w:pPr>
    </w:p>
    <w:p w14:paraId="64C936E1" w14:textId="078A0DD7" w:rsidR="00292564" w:rsidRPr="00F94EB3" w:rsidRDefault="00292564" w:rsidP="00292564">
      <w:pPr>
        <w:spacing w:after="240"/>
        <w:ind w:left="720"/>
        <w:rPr>
          <w:rFonts w:cs="Arial"/>
          <w:color w:val="auto"/>
        </w:rPr>
      </w:pPr>
      <w:r>
        <w:rPr>
          <w:rFonts w:cs="Arial"/>
          <w:color w:val="auto"/>
        </w:rPr>
        <w:t>**</w:t>
      </w:r>
      <w:r>
        <w:rPr>
          <w:rFonts w:cs="Arial"/>
          <w:color w:val="auto"/>
        </w:rPr>
        <w:tab/>
        <w:t xml:space="preserve">These systems/evolutions are only included as part of the sample (as applicable </w:t>
      </w:r>
      <w:r>
        <w:rPr>
          <w:rFonts w:cs="Arial"/>
          <w:color w:val="auto"/>
        </w:rPr>
        <w:tab/>
        <w:t xml:space="preserve">to the facility) when Revision 2 of the K/A catalog is used to develop the sample </w:t>
      </w:r>
      <w:r>
        <w:rPr>
          <w:rFonts w:cs="Arial"/>
          <w:color w:val="auto"/>
        </w:rPr>
        <w:tab/>
        <w:t>plan</w:t>
      </w:r>
    </w:p>
    <w:p w14:paraId="6D6449FB" w14:textId="77777777" w:rsidR="000E3AC7" w:rsidRPr="00F94EB3" w:rsidRDefault="000E3AC7" w:rsidP="00062595">
      <w:pPr>
        <w:pStyle w:val="Heading3"/>
        <w:numPr>
          <w:ilvl w:val="0"/>
          <w:numId w:val="0"/>
        </w:numPr>
        <w:rPr>
          <w:rFonts w:ascii="Arial" w:hAnsi="Arial" w:cs="Arial"/>
        </w:rPr>
        <w:sectPr w:rsidR="000E3AC7" w:rsidRPr="00F94EB3" w:rsidSect="001D6E49">
          <w:type w:val="oddPage"/>
          <w:pgSz w:w="12240" w:h="15840" w:code="1"/>
          <w:pgMar w:top="1440" w:right="1440" w:bottom="1440" w:left="1440" w:header="720" w:footer="720" w:gutter="0"/>
          <w:pgNumType w:start="1" w:chapStyle="1"/>
          <w:cols w:space="720"/>
          <w:titlePg/>
          <w:docGrid w:linePitch="360"/>
        </w:sectPr>
      </w:pPr>
    </w:p>
    <w:tbl>
      <w:tblPr>
        <w:tblpPr w:leftFromText="180" w:rightFromText="180" w:horzAnchor="margin" w:tblpY="-380"/>
        <w:tblW w:w="95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3"/>
        <w:gridCol w:w="262"/>
        <w:gridCol w:w="333"/>
        <w:gridCol w:w="333"/>
        <w:gridCol w:w="333"/>
        <w:gridCol w:w="333"/>
        <w:gridCol w:w="333"/>
        <w:gridCol w:w="3007"/>
        <w:gridCol w:w="417"/>
        <w:gridCol w:w="993"/>
      </w:tblGrid>
      <w:tr w:rsidR="00566679" w:rsidRPr="00F94EB3" w14:paraId="1590EF19" w14:textId="77777777" w:rsidTr="00ED42B8">
        <w:trPr>
          <w:trHeight w:hRule="exact" w:val="577"/>
        </w:trPr>
        <w:tc>
          <w:tcPr>
            <w:tcW w:w="9517" w:type="dxa"/>
            <w:gridSpan w:val="10"/>
          </w:tcPr>
          <w:p w14:paraId="728C9083" w14:textId="5F5F78EC" w:rsidR="00566679" w:rsidRPr="00F94EB3" w:rsidRDefault="4AA47E51" w:rsidP="00F45C17">
            <w:pPr>
              <w:pStyle w:val="TableParagraph"/>
              <w:tabs>
                <w:tab w:val="left" w:pos="4017"/>
                <w:tab w:val="left" w:pos="8721"/>
              </w:tabs>
              <w:spacing w:before="140"/>
              <w:ind w:left="2472" w:right="141" w:hanging="2451"/>
              <w:rPr>
                <w:sz w:val="16"/>
                <w:szCs w:val="16"/>
              </w:rPr>
            </w:pPr>
            <w:r w:rsidRPr="00F94EB3">
              <w:rPr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sz w:val="16"/>
                <w:szCs w:val="16"/>
              </w:rPr>
              <w:t>4.1</w:t>
            </w:r>
            <w:r w:rsidRPr="00F94EB3">
              <w:rPr>
                <w:sz w:val="16"/>
                <w:szCs w:val="16"/>
              </w:rPr>
              <w:t>-BWR</w:t>
            </w:r>
            <w:r w:rsidR="1D31ADFD" w:rsidRPr="00F94EB3">
              <w:rPr>
                <w:sz w:val="16"/>
                <w:szCs w:val="16"/>
              </w:rPr>
              <w:t xml:space="preserve"> </w:t>
            </w:r>
            <w:r w:rsidR="00566679" w:rsidRPr="00F94EB3">
              <w:rPr>
                <w:sz w:val="16"/>
              </w:rPr>
              <w:tab/>
            </w:r>
            <w:r w:rsidR="00566679" w:rsidRPr="00F94EB3">
              <w:rPr>
                <w:sz w:val="16"/>
              </w:rPr>
              <w:tab/>
            </w:r>
            <w:r w:rsidR="12CE6F63" w:rsidRPr="00F94EB3">
              <w:rPr>
                <w:sz w:val="16"/>
                <w:szCs w:val="16"/>
              </w:rPr>
              <w:t>BWR</w:t>
            </w:r>
            <w:r w:rsidR="12CE6F63" w:rsidRPr="00F94EB3">
              <w:rPr>
                <w:spacing w:val="-4"/>
                <w:sz w:val="16"/>
                <w:szCs w:val="16"/>
              </w:rPr>
              <w:t xml:space="preserve"> </w:t>
            </w:r>
            <w:r w:rsidR="12CE6F63" w:rsidRPr="00F94EB3">
              <w:rPr>
                <w:sz w:val="16"/>
                <w:szCs w:val="16"/>
              </w:rPr>
              <w:t>Examination</w:t>
            </w:r>
            <w:r w:rsidR="12CE6F63" w:rsidRPr="00F94EB3">
              <w:rPr>
                <w:spacing w:val="-3"/>
                <w:sz w:val="16"/>
                <w:szCs w:val="16"/>
              </w:rPr>
              <w:t xml:space="preserve"> </w:t>
            </w:r>
            <w:r w:rsidR="12CE6F63" w:rsidRPr="00F94EB3">
              <w:rPr>
                <w:sz w:val="16"/>
                <w:szCs w:val="16"/>
              </w:rPr>
              <w:t>Outline</w:t>
            </w:r>
            <w:r w:rsidR="35736FCA" w:rsidRPr="00F94EB3">
              <w:rPr>
                <w:sz w:val="16"/>
                <w:szCs w:val="16"/>
              </w:rPr>
              <w:t xml:space="preserve"> </w:t>
            </w:r>
            <w:r w:rsidR="00566679" w:rsidRPr="00F94EB3">
              <w:rPr>
                <w:sz w:val="16"/>
              </w:rPr>
              <w:tab/>
            </w:r>
            <w:r w:rsidRPr="00F94EB3">
              <w:rPr>
                <w:sz w:val="16"/>
                <w:szCs w:val="16"/>
              </w:rPr>
              <w:t>Page 2</w:t>
            </w:r>
            <w:r w:rsidR="12CE6F63" w:rsidRPr="00F94EB3">
              <w:rPr>
                <w:sz w:val="16"/>
                <w:szCs w:val="16"/>
              </w:rPr>
              <w:t xml:space="preserve"> Emergency and Abnormal Plant Evolutions—Tier 1/Group 1</w:t>
            </w:r>
            <w:r w:rsidR="12CE6F63" w:rsidRPr="00F94EB3">
              <w:rPr>
                <w:spacing w:val="-24"/>
                <w:sz w:val="16"/>
                <w:szCs w:val="16"/>
              </w:rPr>
              <w:t xml:space="preserve"> </w:t>
            </w:r>
            <w:r w:rsidR="12CE6F63" w:rsidRPr="00F94EB3">
              <w:rPr>
                <w:sz w:val="16"/>
                <w:szCs w:val="16"/>
              </w:rPr>
              <w:t>(RO/SRO)</w:t>
            </w:r>
          </w:p>
        </w:tc>
      </w:tr>
      <w:tr w:rsidR="00566679" w:rsidRPr="00F94EB3" w14:paraId="1D7A2C13" w14:textId="77777777" w:rsidTr="00ED42B8">
        <w:trPr>
          <w:trHeight w:hRule="exact" w:val="371"/>
        </w:trPr>
        <w:tc>
          <w:tcPr>
            <w:tcW w:w="3173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74314F25" w14:textId="77B16F5A" w:rsidR="00566679" w:rsidRPr="00F94EB3" w:rsidRDefault="00566679" w:rsidP="00F45C17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E/APE # / Name</w:t>
            </w:r>
            <w:del w:id="2" w:author="Scheetz, Maurin" w:date="2021-05-17T11:13:00Z">
              <w:r w:rsidRPr="00F94EB3" w:rsidDel="007B4294">
                <w:rPr>
                  <w:sz w:val="16"/>
                </w:rPr>
                <w:delText xml:space="preserve"> / Safety Function</w:delText>
              </w:r>
            </w:del>
          </w:p>
        </w:tc>
        <w:tc>
          <w:tcPr>
            <w:tcW w:w="262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B64012" w14:textId="77777777" w:rsidR="00566679" w:rsidRPr="00F94EB3" w:rsidRDefault="00566679" w:rsidP="00F45C17">
            <w:pPr>
              <w:pStyle w:val="TableParagraph"/>
              <w:spacing w:before="140"/>
              <w:ind w:left="36"/>
              <w:rPr>
                <w:sz w:val="16"/>
              </w:rPr>
            </w:pPr>
            <w:r w:rsidRPr="00F94EB3">
              <w:rPr>
                <w:sz w:val="16"/>
              </w:rPr>
              <w:t>K1</w:t>
            </w:r>
          </w:p>
        </w:tc>
        <w:tc>
          <w:tcPr>
            <w:tcW w:w="33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C4AF4E" w14:textId="77777777" w:rsidR="00566679" w:rsidRPr="00F94EB3" w:rsidRDefault="00566679" w:rsidP="00F45C17">
            <w:pPr>
              <w:pStyle w:val="TableParagraph"/>
              <w:spacing w:before="140"/>
              <w:ind w:left="33"/>
              <w:rPr>
                <w:sz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33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862917" w14:textId="77777777" w:rsidR="00566679" w:rsidRPr="00F94EB3" w:rsidRDefault="00566679" w:rsidP="00F45C17">
            <w:pPr>
              <w:pStyle w:val="TableParagraph"/>
              <w:spacing w:before="140"/>
              <w:ind w:left="71"/>
              <w:rPr>
                <w:sz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333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/>
            </w:tcBorders>
          </w:tcPr>
          <w:p w14:paraId="5DE32475" w14:textId="77777777" w:rsidR="00566679" w:rsidRPr="00F94EB3" w:rsidRDefault="00566679" w:rsidP="00F45C17">
            <w:pPr>
              <w:pStyle w:val="TableParagraph"/>
              <w:spacing w:before="140"/>
              <w:ind w:left="71"/>
              <w:rPr>
                <w:sz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shd w:val="clear" w:color="auto" w:fill="C4BCC6" w:themeFill="accent6" w:themeFillTint="99"/>
          </w:tcPr>
          <w:p w14:paraId="6DFA72D2" w14:textId="77777777" w:rsidR="00566679" w:rsidRPr="00F94EB3" w:rsidRDefault="00566679" w:rsidP="00F45C17">
            <w:pPr>
              <w:pStyle w:val="TableParagraph"/>
              <w:spacing w:before="140"/>
              <w:ind w:left="71"/>
              <w:rPr>
                <w:sz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333" w:type="dxa"/>
            <w:tcBorders>
              <w:top w:val="single" w:sz="6" w:space="0" w:color="000000"/>
              <w:left w:val="single" w:sz="6" w:space="0" w:color="000000"/>
              <w:bottom w:val="single" w:sz="6" w:space="0" w:color="000000" w:themeColor="text1"/>
              <w:right w:val="single" w:sz="6" w:space="0" w:color="000000"/>
            </w:tcBorders>
            <w:shd w:val="clear" w:color="auto" w:fill="C4BCC6" w:themeFill="accent6" w:themeFillTint="99"/>
          </w:tcPr>
          <w:p w14:paraId="3C13C5B8" w14:textId="07F5A861" w:rsidR="00566679" w:rsidRPr="00F94EB3" w:rsidRDefault="00566679" w:rsidP="00F45C17">
            <w:pPr>
              <w:pStyle w:val="TableParagraph"/>
              <w:spacing w:before="140"/>
              <w:ind w:left="76"/>
              <w:rPr>
                <w:sz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3007" w:type="dxa"/>
            <w:tcBorders>
              <w:left w:val="single" w:sz="6" w:space="0" w:color="000000"/>
              <w:bottom w:val="single" w:sz="6" w:space="0" w:color="000000" w:themeColor="text1"/>
              <w:right w:val="single" w:sz="6" w:space="0" w:color="000000" w:themeColor="text1"/>
            </w:tcBorders>
          </w:tcPr>
          <w:p w14:paraId="5D94FF2E" w14:textId="77777777" w:rsidR="00566679" w:rsidRPr="00F94EB3" w:rsidRDefault="00566679" w:rsidP="00F45C17">
            <w:pPr>
              <w:pStyle w:val="TableParagraph"/>
              <w:spacing w:before="140"/>
              <w:ind w:left="1151" w:right="1153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K/A Topic(s)</w:t>
            </w:r>
          </w:p>
        </w:tc>
        <w:tc>
          <w:tcPr>
            <w:tcW w:w="417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0E71A9" w14:textId="77777777" w:rsidR="00566679" w:rsidRPr="00F94EB3" w:rsidRDefault="00566679" w:rsidP="00F45C17">
            <w:pPr>
              <w:pStyle w:val="TableParagraph"/>
              <w:spacing w:before="140"/>
              <w:ind w:left="134"/>
              <w:rPr>
                <w:sz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993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1D2B3418" w14:textId="77777777" w:rsidR="00566679" w:rsidRPr="00F94EB3" w:rsidRDefault="00566679" w:rsidP="00F45C17">
            <w:pPr>
              <w:pStyle w:val="TableParagraph"/>
              <w:spacing w:before="140"/>
              <w:ind w:left="12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566679" w:rsidRPr="00F94EB3" w14:paraId="27A7A0A6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F9A6F2" w14:textId="76C4D1CC" w:rsidR="00566679" w:rsidRPr="00F94EB3" w:rsidRDefault="00566679" w:rsidP="00F45C17">
            <w:pPr>
              <w:pStyle w:val="TableParagraph"/>
              <w:spacing w:before="140"/>
              <w:ind w:left="21" w:right="237"/>
              <w:rPr>
                <w:sz w:val="16"/>
              </w:rPr>
            </w:pPr>
            <w:r w:rsidRPr="00F94EB3">
              <w:rPr>
                <w:sz w:val="16"/>
              </w:rPr>
              <w:t>295001 (APE 1) Partial or Complete Loss of Forced Core Flow Circulation</w:t>
            </w:r>
            <w:del w:id="3" w:author="Scheetz, Maurin" w:date="2021-05-17T11:13:00Z">
              <w:r w:rsidRPr="00F94EB3" w:rsidDel="007B4294">
                <w:rPr>
                  <w:sz w:val="16"/>
                </w:rPr>
                <w:delText xml:space="preserve"> / 1</w:delText>
              </w:r>
            </w:del>
            <w:r w:rsidRPr="00F94EB3">
              <w:rPr>
                <w:sz w:val="16"/>
              </w:rPr>
              <w:t xml:space="preserve"> &amp; 4</w:t>
            </w:r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868E25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080193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31400A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729F18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94E1EEE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50567AE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67422C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626229" w14:textId="77777777" w:rsidR="00566679" w:rsidRPr="00F94EB3" w:rsidRDefault="00566679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05C8001" w14:textId="77777777" w:rsidR="00566679" w:rsidRPr="00F94EB3" w:rsidRDefault="00566679" w:rsidP="00F45C17">
            <w:pPr>
              <w:rPr>
                <w:rFonts w:cs="Arial"/>
              </w:rPr>
            </w:pPr>
          </w:p>
        </w:tc>
      </w:tr>
      <w:tr w:rsidR="008155C5" w:rsidRPr="00F94EB3" w14:paraId="201BC13F" w14:textId="77777777" w:rsidTr="00ED42B8">
        <w:trPr>
          <w:trHeight w:hRule="exact" w:val="54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CAC490" w14:textId="77777777" w:rsidR="008155C5" w:rsidRPr="00F94EB3" w:rsidRDefault="008155C5" w:rsidP="00F45C17">
            <w:pPr>
              <w:pStyle w:val="TableParagraph"/>
              <w:spacing w:before="140"/>
              <w:ind w:left="21" w:right="237"/>
              <w:rPr>
                <w:sz w:val="16"/>
              </w:rPr>
            </w:pPr>
            <w:r w:rsidRPr="00F94EB3">
              <w:rPr>
                <w:sz w:val="16"/>
              </w:rPr>
              <w:t>295003 (APE 3) Partial or Complete Loss of AC Power</w:t>
            </w:r>
            <w:del w:id="4" w:author="Scheetz, Maurin" w:date="2021-05-17T11:13:00Z">
              <w:r w:rsidRPr="00F94EB3" w:rsidDel="007B4294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E3B45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8B046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352BE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E2FFA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C75D03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EC1396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2F39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07A7E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7C1C7D3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4C92A0A1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D14E53" w14:textId="77777777" w:rsidR="008155C5" w:rsidRPr="00F94EB3" w:rsidRDefault="008155C5" w:rsidP="00F45C17">
            <w:pPr>
              <w:pStyle w:val="TableParagraph"/>
              <w:spacing w:before="142"/>
              <w:ind w:left="21" w:right="291"/>
              <w:rPr>
                <w:sz w:val="16"/>
              </w:rPr>
            </w:pPr>
            <w:r w:rsidRPr="00F94EB3">
              <w:rPr>
                <w:sz w:val="16"/>
              </w:rPr>
              <w:t>295004 (APE 4) Partial or Total Loss of DC Power</w:t>
            </w:r>
            <w:del w:id="5" w:author="Scheetz, Maurin" w:date="2021-05-17T11:13:00Z">
              <w:r w:rsidRPr="00F94EB3" w:rsidDel="007B4294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B6A81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5B16F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8D5DA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4E613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5F3CEB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54D757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9FC77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B428C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58C25CA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3787A712" w14:textId="77777777" w:rsidTr="00EC1BBD">
        <w:trPr>
          <w:trHeight w:hRule="exact" w:val="54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29300F" w14:textId="77777777" w:rsidR="008155C5" w:rsidRPr="00F94EB3" w:rsidRDefault="008155C5" w:rsidP="00F45C17">
            <w:pPr>
              <w:pStyle w:val="TableParagraph"/>
              <w:spacing w:before="140"/>
              <w:ind w:left="21" w:right="59"/>
              <w:rPr>
                <w:sz w:val="16"/>
              </w:rPr>
            </w:pPr>
            <w:r w:rsidRPr="00F94EB3">
              <w:rPr>
                <w:sz w:val="16"/>
              </w:rPr>
              <w:t>295005 (APE 5) Main Turbine Generator Trip</w:t>
            </w:r>
            <w:del w:id="6" w:author="Scheetz, Maurin" w:date="2021-05-17T11:13:00Z">
              <w:r w:rsidRPr="00F94EB3" w:rsidDel="007B4294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2574A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FA311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3B3A0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2E924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FAECFA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060873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31260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8B849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D6BB18F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1074340A" w14:textId="77777777" w:rsidTr="00ED42B8">
        <w:trPr>
          <w:trHeight w:hRule="exact" w:val="35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213B7F" w14:textId="77777777" w:rsidR="008155C5" w:rsidRPr="00F94EB3" w:rsidRDefault="008155C5" w:rsidP="00F45C17">
            <w:pPr>
              <w:pStyle w:val="TableParagraph"/>
              <w:spacing w:before="142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295006 (APE 6) Scram</w:t>
            </w:r>
            <w:del w:id="7" w:author="Scheetz, Maurin" w:date="2021-05-17T11:13:00Z">
              <w:r w:rsidRPr="00F94EB3" w:rsidDel="004903EE">
                <w:rPr>
                  <w:sz w:val="16"/>
                </w:rPr>
                <w:delText xml:space="preserve"> </w:delText>
              </w:r>
              <w:r w:rsidRPr="00F94EB3" w:rsidDel="007B4294">
                <w:rPr>
                  <w:sz w:val="16"/>
                </w:rPr>
                <w:delText>/ 1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F46EC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4B650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6F53A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E8D12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5ADD5A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8EA893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9ECE2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56CF4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05BE52F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769E6566" w14:textId="77777777" w:rsidTr="00CD5DB6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FD0FC4" w14:textId="77777777" w:rsidR="008155C5" w:rsidRPr="00F94EB3" w:rsidDel="00CD5DB6" w:rsidRDefault="008155C5" w:rsidP="00F45C17">
            <w:pPr>
              <w:pStyle w:val="TableParagraph"/>
              <w:spacing w:before="142" w:line="183" w:lineRule="exact"/>
              <w:ind w:left="21"/>
              <w:rPr>
                <w:del w:id="8" w:author="Scheetz, Maurin" w:date="2021-05-17T11:18:00Z"/>
                <w:sz w:val="16"/>
              </w:rPr>
            </w:pPr>
            <w:r w:rsidRPr="00F94EB3">
              <w:rPr>
                <w:sz w:val="16"/>
              </w:rPr>
              <w:t>295016 (APE 16) Control Room Abandonment</w:t>
            </w:r>
          </w:p>
          <w:p w14:paraId="0B52AB85" w14:textId="77777777" w:rsidR="008155C5" w:rsidRPr="00F94EB3" w:rsidRDefault="008155C5" w:rsidP="00CD5DB6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del w:id="9" w:author="Scheetz, Maurin" w:date="2021-05-17T11:18:00Z">
              <w:r w:rsidRPr="00F94EB3" w:rsidDel="00CD5DB6">
                <w:rPr>
                  <w:sz w:val="16"/>
                </w:rPr>
                <w:delText>/ 7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8AD49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09DB4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2DFE8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8B0CD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B784EA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16D24A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23BA9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B9F4D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4F3C376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7AA70306" w14:textId="77777777" w:rsidTr="00ED42B8">
        <w:trPr>
          <w:trHeight w:hRule="exact" w:val="54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A4EA99" w14:textId="77777777" w:rsidR="008155C5" w:rsidRPr="00F94EB3" w:rsidRDefault="008155C5" w:rsidP="00F45C17">
            <w:pPr>
              <w:pStyle w:val="TableParagraph"/>
              <w:spacing w:before="140"/>
              <w:ind w:left="21" w:right="148"/>
              <w:rPr>
                <w:sz w:val="16"/>
              </w:rPr>
            </w:pPr>
            <w:r w:rsidRPr="00F94EB3">
              <w:rPr>
                <w:sz w:val="16"/>
              </w:rPr>
              <w:t>295018 (APE 18) Partial or Complete Loss of CCW</w:t>
            </w:r>
            <w:del w:id="10" w:author="Scheetz, Maurin" w:date="2021-05-17T11:13:00Z">
              <w:r w:rsidRPr="00F94EB3" w:rsidDel="004903EE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C8C2D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E7114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8F084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3DF8D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B812B6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56ABE3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107D4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A2EE3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F98F977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3F5E4C0C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2BF13E" w14:textId="77777777" w:rsidR="008155C5" w:rsidRPr="00F94EB3" w:rsidRDefault="008155C5" w:rsidP="00F45C17">
            <w:pPr>
              <w:pStyle w:val="TableParagraph"/>
              <w:spacing w:before="142"/>
              <w:ind w:left="21" w:right="148"/>
              <w:rPr>
                <w:sz w:val="16"/>
              </w:rPr>
            </w:pPr>
            <w:r w:rsidRPr="00F94EB3">
              <w:rPr>
                <w:sz w:val="16"/>
              </w:rPr>
              <w:t>295019 (APE 19) Partial or Complete Loss of Instrument Air</w:t>
            </w:r>
            <w:del w:id="11" w:author="Scheetz, Maurin" w:date="2021-05-17T11:13:00Z">
              <w:r w:rsidRPr="00F94EB3" w:rsidDel="004903EE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D2BF4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01B67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C2476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3B0A0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BFC517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9CDE83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5289B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79A4A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DAF0BA2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18022AC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984E7D" w14:textId="77777777" w:rsidR="008155C5" w:rsidRPr="00F94EB3" w:rsidRDefault="008155C5" w:rsidP="00F45C17">
            <w:pPr>
              <w:pStyle w:val="TableParagraph"/>
              <w:spacing w:before="140"/>
              <w:ind w:left="21" w:right="130"/>
              <w:rPr>
                <w:sz w:val="16"/>
              </w:rPr>
            </w:pPr>
            <w:r w:rsidRPr="00F94EB3">
              <w:rPr>
                <w:sz w:val="16"/>
              </w:rPr>
              <w:t>295021 (APE 21) Loss of Shutdown Cooling</w:t>
            </w:r>
            <w:del w:id="12" w:author="Scheetz, Maurin" w:date="2021-05-17T11:13:00Z">
              <w:r w:rsidRPr="00F94EB3" w:rsidDel="004903EE">
                <w:rPr>
                  <w:sz w:val="16"/>
                </w:rPr>
                <w:delText xml:space="preserve"> / 4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07DAF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6903F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CABFD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2ED7D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11B8EF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947E86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AC89D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31F58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BA5C4EA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219D6753" w14:textId="77777777" w:rsidTr="00ED42B8">
        <w:trPr>
          <w:trHeight w:hRule="exact" w:val="35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BED5E9" w14:textId="77777777" w:rsidR="008155C5" w:rsidRPr="00F94EB3" w:rsidRDefault="008155C5" w:rsidP="00F45C17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295023 (APE 23) Refueling Accidents</w:t>
            </w:r>
            <w:del w:id="13" w:author="Scheetz, Maurin" w:date="2021-05-17T11:14:00Z">
              <w:r w:rsidRPr="00F94EB3" w:rsidDel="004903EE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2112A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D663A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BAF0D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B7224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3AAEF6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FAE6A8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39946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FF520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5FB37ED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13CB7E05" w14:textId="77777777" w:rsidTr="00ED42B8">
        <w:trPr>
          <w:trHeight w:hRule="exact" w:val="353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91A808" w14:textId="52791E73" w:rsidR="008155C5" w:rsidRPr="00F94EB3" w:rsidRDefault="008155C5" w:rsidP="00F45C17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295024 (EPE 1) High Drywell Pressure</w:t>
            </w:r>
            <w:del w:id="14" w:author="Scheetz, Maurin" w:date="2021-05-17T11:14:00Z">
              <w:r w:rsidRPr="00F94EB3" w:rsidDel="004903EE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E7FC5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C79F3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34017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29B94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0B6B54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C55841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B946A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D7C4B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5A270BB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68F93774" w14:textId="77777777" w:rsidTr="00ED42B8">
        <w:trPr>
          <w:trHeight w:hRule="exact" w:val="35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AE2F42" w14:textId="77777777" w:rsidR="008155C5" w:rsidRPr="00F94EB3" w:rsidRDefault="008155C5" w:rsidP="00F45C17">
            <w:pPr>
              <w:pStyle w:val="TableParagraph"/>
              <w:spacing w:before="142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295025 (EPE 2) High Reactor Pressure</w:t>
            </w:r>
            <w:del w:id="15" w:author="Scheetz, Maurin" w:date="2021-05-17T11:14:00Z">
              <w:r w:rsidRPr="00F94EB3" w:rsidDel="004903EE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57954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057A6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36026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06C2A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666FC3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7E627D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9236F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54A5B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965FF1F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BA1D689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D14C43" w14:textId="77777777" w:rsidR="008155C5" w:rsidRPr="00F94EB3" w:rsidRDefault="008155C5" w:rsidP="00F45C17">
            <w:pPr>
              <w:pStyle w:val="TableParagraph"/>
              <w:spacing w:before="142"/>
              <w:ind w:left="21" w:right="68"/>
              <w:rPr>
                <w:sz w:val="16"/>
              </w:rPr>
            </w:pPr>
            <w:r w:rsidRPr="00F94EB3">
              <w:rPr>
                <w:sz w:val="16"/>
              </w:rPr>
              <w:t>295026 (EPE 3) Suppression Pool High Water Temperature</w:t>
            </w:r>
            <w:del w:id="16" w:author="Scheetz, Maurin" w:date="2021-05-17T11:14:00Z">
              <w:r w:rsidRPr="00F94EB3" w:rsidDel="004903EE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67682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127FE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C1601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901B6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D7868C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F5982A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F4FB2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540ED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FCB0C40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C5042A7" w14:textId="77777777" w:rsidTr="005A0244">
        <w:trPr>
          <w:trHeight w:hRule="exact" w:val="741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AFECBB" w14:textId="77777777" w:rsidR="008155C5" w:rsidRPr="00F94EB3" w:rsidRDefault="008155C5" w:rsidP="005A0244">
            <w:pPr>
              <w:pStyle w:val="TableParagraph"/>
              <w:spacing w:before="140"/>
              <w:ind w:left="21" w:right="222"/>
              <w:rPr>
                <w:sz w:val="16"/>
              </w:rPr>
            </w:pPr>
            <w:r w:rsidRPr="00F94EB3">
              <w:rPr>
                <w:sz w:val="16"/>
              </w:rPr>
              <w:t>295027 (EPE 4) High Containment Temperature (Mark III Containment Only)</w:t>
            </w:r>
            <w:del w:id="17" w:author="Scheetz, Maurin" w:date="2021-05-17T11:14:00Z">
              <w:r w:rsidRPr="00F94EB3" w:rsidDel="004903EE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19AD2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14AE9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7AFFF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BAA58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A6C52F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8B7359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90426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50C4C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99B0D0B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4E56EB7D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19CA78" w14:textId="77777777" w:rsidR="008155C5" w:rsidRPr="00F94EB3" w:rsidRDefault="008155C5" w:rsidP="005A0244">
            <w:pPr>
              <w:pStyle w:val="TableParagraph"/>
              <w:spacing w:before="142"/>
              <w:ind w:left="21" w:right="132"/>
              <w:rPr>
                <w:sz w:val="16"/>
              </w:rPr>
            </w:pPr>
            <w:r w:rsidRPr="00F94EB3">
              <w:rPr>
                <w:sz w:val="16"/>
              </w:rPr>
              <w:t>295028 (EPE 5) High Drywell Temperature (Mark I and Mark II only)</w:t>
            </w:r>
            <w:del w:id="18" w:author="Scheetz, Maurin" w:date="2021-05-17T11:14:00Z">
              <w:r w:rsidRPr="00F94EB3" w:rsidDel="004903EE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795A9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94925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BF04B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25F7D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8A2C97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8173DC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A9146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8117A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E751FEF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5140C4AA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95082D" w14:textId="77777777" w:rsidR="008155C5" w:rsidRPr="00F94EB3" w:rsidRDefault="008155C5" w:rsidP="00F45C17">
            <w:pPr>
              <w:pStyle w:val="TableParagraph"/>
              <w:spacing w:before="140"/>
              <w:ind w:left="21" w:right="103"/>
              <w:rPr>
                <w:sz w:val="16"/>
              </w:rPr>
            </w:pPr>
            <w:r w:rsidRPr="00F94EB3">
              <w:rPr>
                <w:sz w:val="16"/>
              </w:rPr>
              <w:t>295030 (EPE 7) Low Suppression Pool Water Level</w:t>
            </w:r>
            <w:del w:id="19" w:author="Scheetz, Maurin" w:date="2021-05-17T11:14:00Z">
              <w:r w:rsidRPr="00F94EB3" w:rsidDel="004903EE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67AA8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059A0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356C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553F1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362995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8A28B9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D1A44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9806C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248786D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2DB939D3" w14:textId="77777777" w:rsidTr="005A0244">
        <w:trPr>
          <w:trHeight w:hRule="exact" w:val="52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C58A25" w14:textId="77777777" w:rsidR="008155C5" w:rsidRPr="00F94EB3" w:rsidRDefault="008155C5" w:rsidP="005A0244">
            <w:pPr>
              <w:pStyle w:val="TableParagraph"/>
              <w:spacing w:before="140"/>
              <w:ind w:left="21" w:right="222"/>
              <w:rPr>
                <w:sz w:val="16"/>
              </w:rPr>
            </w:pPr>
            <w:r w:rsidRPr="00F94EB3">
              <w:rPr>
                <w:sz w:val="16"/>
              </w:rPr>
              <w:t>295031 (EPE 8) Reactor Low Water Level</w:t>
            </w:r>
            <w:del w:id="20" w:author="Scheetz, Maurin" w:date="2021-05-17T11:15:00Z">
              <w:r w:rsidRPr="00F94EB3" w:rsidDel="00965004">
                <w:rPr>
                  <w:sz w:val="16"/>
                </w:rPr>
                <w:delText xml:space="preserve"> / 2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5185D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89094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36107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2337A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21AF8A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FC2099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F6C76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4CF42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A3FD41D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C0B8C3B" w14:textId="77777777" w:rsidTr="00ED42B8">
        <w:trPr>
          <w:trHeight w:hRule="exact" w:val="736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EC0C99" w14:textId="77777777" w:rsidR="008155C5" w:rsidRPr="00F94EB3" w:rsidRDefault="008155C5" w:rsidP="00F45C17">
            <w:pPr>
              <w:pStyle w:val="TableParagraph"/>
              <w:spacing w:before="140"/>
              <w:ind w:left="21" w:right="148"/>
              <w:rPr>
                <w:sz w:val="16"/>
              </w:rPr>
            </w:pPr>
            <w:r w:rsidRPr="00F94EB3">
              <w:rPr>
                <w:sz w:val="16"/>
              </w:rPr>
              <w:t>295037 (EPE 14) Scram Condition Present and Reactor Power Above APRM Downscale or Unknown</w:t>
            </w:r>
            <w:del w:id="21" w:author="Scheetz, Maurin" w:date="2021-05-17T11:15:00Z">
              <w:r w:rsidRPr="00F94EB3" w:rsidDel="00965004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AC2538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CB4CD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51060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61D19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CB1DEB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EBA55B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7841A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7B5F2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CFE8A47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3C37556" w14:textId="77777777" w:rsidTr="00ED42B8">
        <w:trPr>
          <w:trHeight w:hRule="exact" w:val="54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0F5D05" w14:textId="77777777" w:rsidR="008155C5" w:rsidRPr="00F94EB3" w:rsidRDefault="008155C5" w:rsidP="00F45C17">
            <w:pPr>
              <w:pStyle w:val="TableParagraph"/>
              <w:spacing w:before="140"/>
              <w:ind w:left="21" w:right="290"/>
              <w:rPr>
                <w:sz w:val="16"/>
              </w:rPr>
            </w:pPr>
            <w:r w:rsidRPr="00F94EB3">
              <w:rPr>
                <w:sz w:val="16"/>
              </w:rPr>
              <w:t>295038 (EPE 15) High Offsite Radioactivity Release Rate</w:t>
            </w:r>
            <w:del w:id="22" w:author="Scheetz, Maurin" w:date="2021-05-17T11:15:00Z">
              <w:r w:rsidRPr="00F94EB3" w:rsidDel="00965004">
                <w:rPr>
                  <w:sz w:val="16"/>
                </w:rPr>
                <w:delText xml:space="preserve"> / 9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705B6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6EC53F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91EB6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00053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BD4D71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F4B50C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661B6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366B6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9C41E19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F4B6F8F" w14:textId="77777777" w:rsidTr="00ED42B8">
        <w:trPr>
          <w:trHeight w:hRule="exact" w:val="355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7905F5" w14:textId="77777777" w:rsidR="008155C5" w:rsidRPr="00F94EB3" w:rsidRDefault="008155C5" w:rsidP="00F45C17">
            <w:pPr>
              <w:pStyle w:val="TableParagraph"/>
              <w:spacing w:before="142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600000 (APE 24) Plant Fire </w:t>
            </w:r>
            <w:proofErr w:type="gramStart"/>
            <w:r w:rsidRPr="00F94EB3">
              <w:rPr>
                <w:sz w:val="16"/>
              </w:rPr>
              <w:t>On</w:t>
            </w:r>
            <w:proofErr w:type="gramEnd"/>
            <w:r w:rsidRPr="00F94EB3">
              <w:rPr>
                <w:sz w:val="16"/>
              </w:rPr>
              <w:t xml:space="preserve"> Site</w:t>
            </w:r>
            <w:del w:id="23" w:author="Scheetz, Maurin" w:date="2021-05-17T11:15:00Z">
              <w:r w:rsidRPr="00F94EB3" w:rsidDel="00965004">
                <w:rPr>
                  <w:sz w:val="16"/>
                </w:rPr>
                <w:delText xml:space="preserve"> / 8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E67E2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82FC5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171201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ABB5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A9269C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DF1ABD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5A7D8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8E416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1706124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86ED3F8" w14:textId="77777777" w:rsidTr="00ED42B8">
        <w:trPr>
          <w:trHeight w:hRule="exact" w:val="547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036D61" w14:textId="77777777" w:rsidR="008155C5" w:rsidRPr="00F94EB3" w:rsidRDefault="008155C5" w:rsidP="00F45C17">
            <w:pPr>
              <w:pStyle w:val="TableParagraph"/>
              <w:spacing w:before="140"/>
              <w:ind w:left="21" w:right="459"/>
              <w:rPr>
                <w:sz w:val="16"/>
              </w:rPr>
            </w:pPr>
            <w:r w:rsidRPr="00F94EB3">
              <w:rPr>
                <w:sz w:val="16"/>
              </w:rPr>
              <w:t>700000 (APE 25) Generator Voltage and Electric Grid Disturbances</w:t>
            </w:r>
            <w:del w:id="24" w:author="Scheetz, Maurin" w:date="2021-05-17T11:15:00Z">
              <w:r w:rsidRPr="00F94EB3" w:rsidDel="00965004">
                <w:rPr>
                  <w:sz w:val="16"/>
                </w:rPr>
                <w:delText xml:space="preserve"> / 6</w:delText>
              </w:r>
            </w:del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88176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F78DB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0536A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0F220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F9838B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DC4686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E4DE9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3B93FA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5A8D136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171766BC" w14:textId="77777777" w:rsidTr="005A0244">
        <w:trPr>
          <w:trHeight w:hRule="exact" w:val="246"/>
        </w:trPr>
        <w:tc>
          <w:tcPr>
            <w:tcW w:w="317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C69249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E6AF0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D61F8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83378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F73C6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2D5BC3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CA1B68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E38C1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8239A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4EA99B3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2C9FDC82" w14:textId="77777777" w:rsidTr="005A0244">
        <w:trPr>
          <w:trHeight w:hRule="exact" w:val="273"/>
        </w:trPr>
        <w:tc>
          <w:tcPr>
            <w:tcW w:w="3173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77CCF3B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262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CADAC63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BB18C5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B2305C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F5F76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2207320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1ED442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00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5C687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417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52211F22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993" w:type="dxa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5BB43D48" w14:textId="77777777" w:rsidR="008155C5" w:rsidRPr="00F94EB3" w:rsidRDefault="008155C5" w:rsidP="00F45C17">
            <w:pPr>
              <w:rPr>
                <w:rFonts w:cs="Arial"/>
              </w:rPr>
            </w:pPr>
          </w:p>
        </w:tc>
      </w:tr>
      <w:tr w:rsidR="008155C5" w:rsidRPr="00F94EB3" w14:paraId="07C624DB" w14:textId="77777777" w:rsidTr="00ED42B8">
        <w:trPr>
          <w:trHeight w:hRule="exact" w:val="402"/>
        </w:trPr>
        <w:tc>
          <w:tcPr>
            <w:tcW w:w="3173" w:type="dxa"/>
            <w:tcBorders>
              <w:right w:val="single" w:sz="6" w:space="0" w:color="000000" w:themeColor="text1"/>
            </w:tcBorders>
          </w:tcPr>
          <w:p w14:paraId="0BDB298B" w14:textId="77777777" w:rsidR="008155C5" w:rsidRPr="00F94EB3" w:rsidRDefault="008155C5" w:rsidP="00F45C17">
            <w:pPr>
              <w:pStyle w:val="TableParagraph"/>
              <w:spacing w:before="154"/>
              <w:ind w:left="21"/>
              <w:rPr>
                <w:sz w:val="16"/>
              </w:rPr>
            </w:pPr>
            <w:r w:rsidRPr="00F94EB3">
              <w:rPr>
                <w:sz w:val="16"/>
              </w:rPr>
              <w:t>K/A Category Totals:</w:t>
            </w:r>
          </w:p>
        </w:tc>
        <w:tc>
          <w:tcPr>
            <w:tcW w:w="262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71D5637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22554E8E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DB36957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26DCFA96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double" w:sz="4" w:space="0" w:color="auto"/>
              <w:left w:val="single" w:sz="6" w:space="0" w:color="000000" w:themeColor="text1"/>
              <w:bottom w:val="double" w:sz="4" w:space="0" w:color="000000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6860704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33" w:type="dxa"/>
            <w:tcBorders>
              <w:top w:val="double" w:sz="4" w:space="0" w:color="auto"/>
              <w:left w:val="single" w:sz="6" w:space="0" w:color="000000" w:themeColor="text1"/>
              <w:bottom w:val="double" w:sz="4" w:space="0" w:color="000000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EC7D29B" w14:textId="77777777" w:rsidR="008155C5" w:rsidRPr="00F94EB3" w:rsidRDefault="008155C5" w:rsidP="00F45C17">
            <w:pPr>
              <w:rPr>
                <w:rFonts w:cs="Arial"/>
              </w:rPr>
            </w:pPr>
          </w:p>
        </w:tc>
        <w:tc>
          <w:tcPr>
            <w:tcW w:w="3424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2E78051" w14:textId="77777777" w:rsidR="008155C5" w:rsidRPr="00F94EB3" w:rsidRDefault="008155C5" w:rsidP="00F45C17">
            <w:pPr>
              <w:pStyle w:val="TableParagraph"/>
              <w:spacing w:before="154"/>
              <w:ind w:left="33"/>
              <w:rPr>
                <w:sz w:val="16"/>
              </w:rPr>
            </w:pPr>
            <w:r w:rsidRPr="00F94EB3">
              <w:rPr>
                <w:sz w:val="16"/>
              </w:rPr>
              <w:t>Group Point Total:</w:t>
            </w:r>
          </w:p>
        </w:tc>
        <w:tc>
          <w:tcPr>
            <w:tcW w:w="993" w:type="dxa"/>
            <w:tcBorders>
              <w:left w:val="single" w:sz="6" w:space="0" w:color="000000" w:themeColor="text1"/>
            </w:tcBorders>
          </w:tcPr>
          <w:p w14:paraId="76326E80" w14:textId="77777777" w:rsidR="008155C5" w:rsidRPr="00F94EB3" w:rsidRDefault="008155C5" w:rsidP="00F45C17">
            <w:pPr>
              <w:pStyle w:val="TableParagraph"/>
              <w:spacing w:before="154"/>
              <w:ind w:left="35"/>
              <w:rPr>
                <w:sz w:val="16"/>
              </w:rPr>
            </w:pPr>
            <w:r w:rsidRPr="00F94EB3">
              <w:rPr>
                <w:sz w:val="16"/>
              </w:rPr>
              <w:t>20/7</w:t>
            </w:r>
          </w:p>
        </w:tc>
      </w:tr>
    </w:tbl>
    <w:p w14:paraId="56875BE2" w14:textId="77777777" w:rsidR="00073206" w:rsidRPr="00F94EB3" w:rsidRDefault="00073206" w:rsidP="00073206">
      <w:pPr>
        <w:rPr>
          <w:rFonts w:cs="Arial"/>
        </w:rPr>
      </w:pPr>
    </w:p>
    <w:p w14:paraId="438E2CDE" w14:textId="23E2EF14" w:rsidR="00073206" w:rsidRPr="00F94EB3" w:rsidRDefault="00073206" w:rsidP="00073206">
      <w:pPr>
        <w:spacing w:after="240"/>
        <w:rPr>
          <w:rFonts w:cs="Arial"/>
        </w:rPr>
      </w:pPr>
      <w:r w:rsidRPr="00F94EB3">
        <w:rPr>
          <w:rFonts w:cs="Arial"/>
        </w:rPr>
        <w:br w:type="page"/>
      </w:r>
    </w:p>
    <w:tbl>
      <w:tblPr>
        <w:tblW w:w="9630" w:type="dxa"/>
        <w:tblInd w:w="6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5"/>
        <w:gridCol w:w="321"/>
        <w:gridCol w:w="321"/>
        <w:gridCol w:w="321"/>
        <w:gridCol w:w="321"/>
        <w:gridCol w:w="321"/>
        <w:gridCol w:w="321"/>
        <w:gridCol w:w="2819"/>
        <w:gridCol w:w="401"/>
        <w:gridCol w:w="1239"/>
      </w:tblGrid>
      <w:tr w:rsidR="00073206" w:rsidRPr="00F94EB3" w14:paraId="436AC106" w14:textId="77777777" w:rsidTr="00240FB6">
        <w:trPr>
          <w:trHeight w:hRule="exact" w:val="564"/>
        </w:trPr>
        <w:tc>
          <w:tcPr>
            <w:tcW w:w="9630" w:type="dxa"/>
            <w:gridSpan w:val="10"/>
          </w:tcPr>
          <w:p w14:paraId="68B35903" w14:textId="08E83161" w:rsidR="00073206" w:rsidRPr="00F94EB3" w:rsidRDefault="4AA47E51" w:rsidP="655334C8">
            <w:pPr>
              <w:pStyle w:val="TableParagraph"/>
              <w:tabs>
                <w:tab w:val="left" w:pos="4017"/>
                <w:tab w:val="left" w:pos="8721"/>
              </w:tabs>
              <w:spacing w:before="142"/>
              <w:ind w:left="2472" w:right="141" w:hanging="2451"/>
              <w:rPr>
                <w:sz w:val="16"/>
                <w:szCs w:val="16"/>
              </w:rPr>
            </w:pPr>
            <w:r w:rsidRPr="00F94EB3">
              <w:rPr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sz w:val="16"/>
                <w:szCs w:val="16"/>
              </w:rPr>
              <w:t>4.1</w:t>
            </w:r>
            <w:r w:rsidRPr="00F94EB3">
              <w:rPr>
                <w:sz w:val="16"/>
                <w:szCs w:val="16"/>
              </w:rPr>
              <w:t>-BWR</w:t>
            </w:r>
            <w:r w:rsidR="42414831" w:rsidRPr="00F94EB3">
              <w:rPr>
                <w:sz w:val="16"/>
                <w:szCs w:val="16"/>
              </w:rPr>
              <w:t xml:space="preserve"> </w:t>
            </w:r>
            <w:r w:rsidR="00073206" w:rsidRPr="00F94EB3">
              <w:rPr>
                <w:sz w:val="16"/>
              </w:rPr>
              <w:tab/>
            </w:r>
            <w:r w:rsidR="00073206" w:rsidRPr="00F94EB3">
              <w:rPr>
                <w:sz w:val="16"/>
              </w:rPr>
              <w:tab/>
            </w:r>
            <w:r w:rsidR="00073206" w:rsidRPr="00F94EB3">
              <w:rPr>
                <w:sz w:val="16"/>
                <w:szCs w:val="16"/>
              </w:rPr>
              <w:t>BWR</w:t>
            </w:r>
            <w:r w:rsidR="00073206" w:rsidRPr="00F94EB3">
              <w:rPr>
                <w:spacing w:val="-4"/>
                <w:sz w:val="16"/>
                <w:szCs w:val="16"/>
              </w:rPr>
              <w:t xml:space="preserve"> </w:t>
            </w:r>
            <w:r w:rsidR="00073206" w:rsidRPr="00F94EB3">
              <w:rPr>
                <w:sz w:val="16"/>
                <w:szCs w:val="16"/>
              </w:rPr>
              <w:t>Examination</w:t>
            </w:r>
            <w:r w:rsidR="00073206" w:rsidRPr="00F94EB3">
              <w:rPr>
                <w:spacing w:val="-3"/>
                <w:sz w:val="16"/>
                <w:szCs w:val="16"/>
              </w:rPr>
              <w:t xml:space="preserve"> </w:t>
            </w:r>
            <w:r w:rsidR="00073206" w:rsidRPr="00F94EB3">
              <w:rPr>
                <w:sz w:val="16"/>
                <w:szCs w:val="16"/>
              </w:rPr>
              <w:t>Outline</w:t>
            </w:r>
            <w:r w:rsidR="2E87C106" w:rsidRPr="00F94EB3">
              <w:rPr>
                <w:sz w:val="16"/>
                <w:szCs w:val="16"/>
              </w:rPr>
              <w:t xml:space="preserve"> </w:t>
            </w:r>
            <w:r w:rsidR="00073206" w:rsidRPr="00F94EB3">
              <w:rPr>
                <w:sz w:val="16"/>
              </w:rPr>
              <w:tab/>
            </w:r>
            <w:r w:rsidRPr="00F94EB3">
              <w:rPr>
                <w:sz w:val="16"/>
                <w:szCs w:val="16"/>
              </w:rPr>
              <w:t>Page 3</w:t>
            </w:r>
            <w:r w:rsidR="00073206" w:rsidRPr="00F94EB3">
              <w:rPr>
                <w:sz w:val="16"/>
                <w:szCs w:val="16"/>
              </w:rPr>
              <w:t xml:space="preserve"> Emergency and Abnormal Plant Evolutions—Tier 1/Group 2</w:t>
            </w:r>
            <w:r w:rsidR="00073206" w:rsidRPr="00F94EB3">
              <w:rPr>
                <w:spacing w:val="-24"/>
                <w:sz w:val="16"/>
                <w:szCs w:val="16"/>
              </w:rPr>
              <w:t xml:space="preserve"> </w:t>
            </w:r>
            <w:r w:rsidR="00073206" w:rsidRPr="00F94EB3">
              <w:rPr>
                <w:sz w:val="16"/>
                <w:szCs w:val="16"/>
              </w:rPr>
              <w:t>(RO/SRO)</w:t>
            </w:r>
          </w:p>
        </w:tc>
      </w:tr>
      <w:tr w:rsidR="00F45C17" w:rsidRPr="00F94EB3" w14:paraId="77E2A654" w14:textId="77777777" w:rsidTr="00240FB6">
        <w:trPr>
          <w:trHeight w:hRule="exact" w:val="364"/>
        </w:trPr>
        <w:tc>
          <w:tcPr>
            <w:tcW w:w="3245" w:type="dxa"/>
            <w:tcBorders>
              <w:bottom w:val="single" w:sz="6" w:space="0" w:color="000000" w:themeColor="text1"/>
              <w:right w:val="single" w:sz="6" w:space="0" w:color="000000" w:themeColor="text1"/>
            </w:tcBorders>
          </w:tcPr>
          <w:p w14:paraId="717BE376" w14:textId="77777777" w:rsidR="00073206" w:rsidRPr="00F94EB3" w:rsidRDefault="00073206" w:rsidP="00F36EA2">
            <w:pPr>
              <w:pStyle w:val="TableParagraph"/>
              <w:spacing w:before="142"/>
              <w:ind w:left="21"/>
              <w:rPr>
                <w:sz w:val="16"/>
              </w:rPr>
            </w:pPr>
            <w:r w:rsidRPr="00F94EB3">
              <w:rPr>
                <w:sz w:val="16"/>
              </w:rPr>
              <w:t>E/APE # / Name</w:t>
            </w:r>
            <w:del w:id="25" w:author="Scheetz, Maurin" w:date="2021-05-17T11:15:00Z">
              <w:r w:rsidRPr="00F94EB3" w:rsidDel="00965004">
                <w:rPr>
                  <w:sz w:val="16"/>
                </w:rPr>
                <w:delText xml:space="preserve"> / Safety Function</w:delText>
              </w:r>
            </w:del>
          </w:p>
        </w:tc>
        <w:tc>
          <w:tcPr>
            <w:tcW w:w="32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D20F5E" w14:textId="77777777" w:rsidR="00073206" w:rsidRPr="00F94EB3" w:rsidRDefault="00073206" w:rsidP="00F36EA2">
            <w:pPr>
              <w:pStyle w:val="TableParagraph"/>
              <w:spacing w:before="142"/>
              <w:ind w:left="74"/>
              <w:rPr>
                <w:sz w:val="16"/>
              </w:rPr>
            </w:pPr>
            <w:r w:rsidRPr="00F94EB3">
              <w:rPr>
                <w:sz w:val="16"/>
              </w:rPr>
              <w:t>K1</w:t>
            </w:r>
          </w:p>
        </w:tc>
        <w:tc>
          <w:tcPr>
            <w:tcW w:w="32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A45965" w14:textId="77777777" w:rsidR="00073206" w:rsidRPr="00F94EB3" w:rsidRDefault="00073206" w:rsidP="00F36EA2">
            <w:pPr>
              <w:pStyle w:val="TableParagraph"/>
              <w:spacing w:before="142"/>
              <w:ind w:left="74"/>
              <w:rPr>
                <w:sz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32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066622" w14:textId="77777777" w:rsidR="00073206" w:rsidRPr="00F94EB3" w:rsidRDefault="00073206" w:rsidP="00F36EA2">
            <w:pPr>
              <w:pStyle w:val="TableParagraph"/>
              <w:spacing w:before="142"/>
              <w:ind w:left="74"/>
              <w:rPr>
                <w:sz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32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891CA9" w14:textId="77777777" w:rsidR="00073206" w:rsidRPr="00F94EB3" w:rsidRDefault="00073206" w:rsidP="00F36EA2">
            <w:pPr>
              <w:pStyle w:val="TableParagraph"/>
              <w:spacing w:before="142"/>
              <w:ind w:left="74"/>
              <w:rPr>
                <w:sz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321" w:type="dxa"/>
            <w:tcBorders>
              <w:top w:val="single" w:sz="12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41D7854" w14:textId="77777777" w:rsidR="00073206" w:rsidRPr="00F94EB3" w:rsidRDefault="00073206" w:rsidP="00F36EA2">
            <w:pPr>
              <w:pStyle w:val="TableParagraph"/>
              <w:spacing w:before="142"/>
              <w:ind w:left="74"/>
              <w:rPr>
                <w:sz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321" w:type="dxa"/>
            <w:tcBorders>
              <w:top w:val="single" w:sz="12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99E0EF2" w14:textId="3A35DA72" w:rsidR="00073206" w:rsidRPr="00F94EB3" w:rsidRDefault="00073206" w:rsidP="00F36EA2">
            <w:pPr>
              <w:pStyle w:val="TableParagraph"/>
              <w:spacing w:before="142"/>
              <w:ind w:left="79"/>
              <w:rPr>
                <w:sz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2819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B05159" w14:textId="77777777" w:rsidR="00073206" w:rsidRPr="00F94EB3" w:rsidRDefault="00073206" w:rsidP="00F36EA2">
            <w:pPr>
              <w:pStyle w:val="TableParagraph"/>
              <w:spacing w:before="142"/>
              <w:ind w:left="1109" w:right="1106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K/A Topic(s)</w:t>
            </w:r>
          </w:p>
        </w:tc>
        <w:tc>
          <w:tcPr>
            <w:tcW w:w="40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2DB1B3" w14:textId="77777777" w:rsidR="00073206" w:rsidRPr="00F94EB3" w:rsidRDefault="00073206" w:rsidP="00F36EA2">
            <w:pPr>
              <w:pStyle w:val="TableParagraph"/>
              <w:spacing w:before="142"/>
              <w:ind w:left="134"/>
              <w:rPr>
                <w:sz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1239" w:type="dxa"/>
            <w:tcBorders>
              <w:left w:val="single" w:sz="6" w:space="0" w:color="000000" w:themeColor="text1"/>
              <w:bottom w:val="single" w:sz="6" w:space="0" w:color="000000" w:themeColor="text1"/>
            </w:tcBorders>
          </w:tcPr>
          <w:p w14:paraId="26070F4C" w14:textId="77777777" w:rsidR="00073206" w:rsidRPr="00F94EB3" w:rsidRDefault="00073206" w:rsidP="00F36EA2">
            <w:pPr>
              <w:pStyle w:val="TableParagraph"/>
              <w:spacing w:before="142"/>
              <w:ind w:left="12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073206" w:rsidRPr="00F94EB3" w14:paraId="1D2BC1C9" w14:textId="77777777" w:rsidTr="00240FB6">
        <w:trPr>
          <w:trHeight w:hRule="exact" w:val="533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13EEE8" w14:textId="77777777" w:rsidR="00073206" w:rsidRPr="00F94EB3" w:rsidRDefault="00073206" w:rsidP="00F36EA2">
            <w:pPr>
              <w:pStyle w:val="TableParagraph"/>
              <w:spacing w:before="140"/>
              <w:ind w:left="21" w:right="444"/>
              <w:rPr>
                <w:sz w:val="16"/>
              </w:rPr>
            </w:pPr>
            <w:r w:rsidRPr="00F94EB3">
              <w:rPr>
                <w:sz w:val="16"/>
              </w:rPr>
              <w:t>295002 (APE 2) Loss of Main Condenser Vacuum</w:t>
            </w:r>
            <w:del w:id="26" w:author="Scheetz, Maurin" w:date="2021-05-17T11:15:00Z">
              <w:r w:rsidRPr="00F94EB3" w:rsidDel="00965004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C1270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021A5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B978A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56CB4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EC235F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B9E362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8F565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F05D6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783B7CB2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7A1EA71B" w14:textId="77777777" w:rsidTr="00240FB6">
        <w:trPr>
          <w:trHeight w:hRule="exact" w:val="347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B5FF15" w14:textId="77777777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295007 (APE 7) High Reactor Pressure</w:t>
            </w:r>
            <w:del w:id="27" w:author="Scheetz, Maurin" w:date="2021-05-17T11:15:00Z">
              <w:r w:rsidRPr="00F94EB3" w:rsidDel="00965004">
                <w:rPr>
                  <w:sz w:val="16"/>
                </w:rPr>
                <w:delText xml:space="preserve"> / 3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0791E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7563D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844B4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47EB2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6144E3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4089BA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47EDB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77917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5113A7F1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3CCEC76C" w14:textId="77777777" w:rsidTr="00965004">
        <w:trPr>
          <w:trHeight w:hRule="exact" w:val="347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FDBFDB" w14:textId="7669CA51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295008 (APE 8) High Reactor Water Level</w:t>
            </w:r>
            <w:del w:id="28" w:author="Scheetz, Maurin" w:date="2021-05-17T11:15:00Z">
              <w:r w:rsidRPr="00F94EB3" w:rsidDel="00965004">
                <w:rPr>
                  <w:sz w:val="16"/>
                </w:rPr>
                <w:delText xml:space="preserve"> /</w:delText>
              </w:r>
            </w:del>
            <w:del w:id="29" w:author="Scheetz, Maurin" w:date="2021-05-17T11:16:00Z">
              <w:r w:rsidRPr="00F94EB3" w:rsidDel="00965004">
                <w:rPr>
                  <w:sz w:val="16"/>
                </w:rPr>
                <w:delText xml:space="preserve"> 2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B5F094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DB243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08887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6882F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B7524F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818969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54E2F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92D5C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751EE1F1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46099965" w14:textId="77777777" w:rsidTr="00965004">
        <w:trPr>
          <w:trHeight w:hRule="exact" w:val="347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C55139" w14:textId="77777777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295009 (APE 9) Low Reactor Water Level</w:t>
            </w:r>
            <w:del w:id="30" w:author="Scheetz, Maurin" w:date="2021-05-17T11:15:00Z">
              <w:r w:rsidRPr="00F94EB3" w:rsidDel="00965004">
                <w:rPr>
                  <w:sz w:val="16"/>
                </w:rPr>
                <w:delText xml:space="preserve"> /</w:delText>
              </w:r>
            </w:del>
            <w:del w:id="31" w:author="Scheetz, Maurin" w:date="2021-05-17T11:16:00Z">
              <w:r w:rsidRPr="00F94EB3" w:rsidDel="00965004">
                <w:rPr>
                  <w:sz w:val="16"/>
                </w:rPr>
                <w:delText xml:space="preserve"> </w:delText>
              </w:r>
            </w:del>
            <w:del w:id="32" w:author="Scheetz, Maurin" w:date="2021-05-17T11:15:00Z">
              <w:r w:rsidRPr="00F94EB3" w:rsidDel="00965004">
                <w:rPr>
                  <w:sz w:val="16"/>
                </w:rPr>
                <w:delText>2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C9F37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8EDEF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0BD04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419F3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D84D02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B32283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3E44E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E5900F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22D44FE4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1DA2F1B0" w14:textId="77777777" w:rsidTr="00240FB6">
        <w:trPr>
          <w:trHeight w:hRule="exact" w:val="347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4EA10A" w14:textId="77777777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295010 (APE 10) High Drywell Pressure</w:t>
            </w:r>
            <w:del w:id="33" w:author="Scheetz, Maurin" w:date="2021-05-17T11:16:00Z">
              <w:r w:rsidRPr="00F94EB3" w:rsidDel="00965004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84E54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5DD81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380D1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5B660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E64F9BF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2CDF5D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5E2B8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B99B4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0886276B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00550DE4" w14:textId="77777777" w:rsidTr="00965004">
        <w:trPr>
          <w:trHeight w:hRule="exact" w:val="533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1EC129" w14:textId="77777777" w:rsidR="00073206" w:rsidRPr="00F94EB3" w:rsidRDefault="00073206" w:rsidP="00F36EA2">
            <w:pPr>
              <w:pStyle w:val="TableParagraph"/>
              <w:spacing w:before="140"/>
              <w:ind w:left="21" w:right="249"/>
              <w:rPr>
                <w:sz w:val="16"/>
              </w:rPr>
            </w:pPr>
            <w:r w:rsidRPr="00F94EB3">
              <w:rPr>
                <w:sz w:val="16"/>
              </w:rPr>
              <w:t>295011 (APE 11) High Containment Temperature (Mark III Containment only)</w:t>
            </w:r>
            <w:del w:id="34" w:author="Scheetz, Maurin" w:date="2021-05-17T11:16:00Z">
              <w:r w:rsidRPr="00F94EB3" w:rsidDel="00965004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E4FBA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97845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BC1647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AF8F7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320854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1A4D61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B63B7F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155CD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4396840F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2C6AC325" w14:textId="77777777" w:rsidTr="00240F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02A085" w14:textId="77777777" w:rsidR="00073206" w:rsidRPr="00F94EB3" w:rsidRDefault="00073206" w:rsidP="00F36EA2">
            <w:pPr>
              <w:pStyle w:val="TableParagraph"/>
              <w:spacing w:before="142"/>
              <w:ind w:left="21" w:right="143"/>
              <w:rPr>
                <w:sz w:val="16"/>
              </w:rPr>
            </w:pPr>
            <w:r w:rsidRPr="00F94EB3">
              <w:rPr>
                <w:sz w:val="16"/>
              </w:rPr>
              <w:t>295012 (APE 12) High Drywell Temperature</w:t>
            </w:r>
            <w:del w:id="35" w:author="Scheetz, Maurin" w:date="2021-05-17T11:16:00Z">
              <w:r w:rsidRPr="00F94EB3" w:rsidDel="00CD5DB6">
                <w:rPr>
                  <w:sz w:val="16"/>
                </w:rPr>
                <w:delText xml:space="preserve"> </w:delText>
              </w:r>
              <w:r w:rsidRPr="00F94EB3" w:rsidDel="00965004">
                <w:rPr>
                  <w:sz w:val="16"/>
                </w:rPr>
                <w:delText>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D4ED1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98DE0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8B903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291CC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0419CA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02308C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14CC4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ECBB8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0FE3ACD9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07C733A7" w14:textId="77777777" w:rsidTr="00240F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CD32C4" w14:textId="06A4911A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295013 (APE 13) High Suppression Pool</w:t>
            </w:r>
            <w:r w:rsidR="00692C06" w:rsidRPr="00F94EB3">
              <w:rPr>
                <w:sz w:val="16"/>
              </w:rPr>
              <w:t xml:space="preserve"> Water</w:t>
            </w:r>
          </w:p>
          <w:p w14:paraId="59215840" w14:textId="23A0D4F8" w:rsidR="00073206" w:rsidRPr="00F94EB3" w:rsidRDefault="00073206" w:rsidP="00F36EA2">
            <w:pPr>
              <w:pStyle w:val="TableParagraph"/>
              <w:ind w:left="21"/>
              <w:rPr>
                <w:sz w:val="16"/>
              </w:rPr>
            </w:pPr>
            <w:r w:rsidRPr="00F94EB3">
              <w:rPr>
                <w:sz w:val="16"/>
              </w:rPr>
              <w:t>Temperature</w:t>
            </w:r>
            <w:del w:id="36" w:author="Tindell, Brian" w:date="2021-03-09T09:15:00Z">
              <w:r w:rsidRPr="00F94EB3" w:rsidDel="00BD4424">
                <w:rPr>
                  <w:sz w:val="16"/>
                </w:rPr>
                <w:delText xml:space="preserve">. </w:delText>
              </w:r>
            </w:del>
            <w:r w:rsidRPr="00F94EB3">
              <w:rPr>
                <w:sz w:val="16"/>
              </w:rPr>
              <w:t>/ 5</w:t>
            </w: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43814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C3DF4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58A5B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D9526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73B818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0E5DE4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8D44C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93565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5265003E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3BFB1134" w14:textId="77777777" w:rsidTr="00240FB6">
        <w:trPr>
          <w:trHeight w:hRule="exact" w:val="533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153B14" w14:textId="77777777" w:rsidR="00073206" w:rsidRPr="00F94EB3" w:rsidRDefault="00073206" w:rsidP="00F36EA2">
            <w:pPr>
              <w:pStyle w:val="TableParagraph"/>
              <w:spacing w:before="140"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295014 (APE 14) Inadvertent Reactivity</w:t>
            </w:r>
          </w:p>
          <w:p w14:paraId="49882497" w14:textId="77777777" w:rsidR="00073206" w:rsidRPr="00F94EB3" w:rsidRDefault="00073206" w:rsidP="00F36EA2">
            <w:pPr>
              <w:pStyle w:val="TableParagraph"/>
              <w:spacing w:line="183" w:lineRule="exact"/>
              <w:ind w:left="21"/>
              <w:rPr>
                <w:sz w:val="16"/>
              </w:rPr>
            </w:pPr>
            <w:r w:rsidRPr="00F94EB3">
              <w:rPr>
                <w:sz w:val="16"/>
              </w:rPr>
              <w:t>Addition</w:t>
            </w:r>
            <w:del w:id="37" w:author="Scheetz, Maurin" w:date="2021-05-17T11:16:00Z">
              <w:r w:rsidRPr="00F94EB3" w:rsidDel="00CD5DB6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F082C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D6168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B647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BA8CF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DBDAD4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0AC56D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8BD00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B9055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290EE885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5BE29393" w14:textId="77777777" w:rsidTr="00240FB6">
        <w:trPr>
          <w:trHeight w:hRule="exact" w:val="347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CFDE65" w14:textId="7747900F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295015 (APE 15</w:t>
            </w:r>
            <w:ins w:id="38" w:author="Tindell, Brian" w:date="2021-03-09T09:18:00Z">
              <w:r w:rsidR="00431BDA">
                <w:rPr>
                  <w:sz w:val="16"/>
                </w:rPr>
                <w:t>**</w:t>
              </w:r>
            </w:ins>
            <w:r w:rsidRPr="00F94EB3">
              <w:rPr>
                <w:sz w:val="16"/>
              </w:rPr>
              <w:t>) Incomplete Scram</w:t>
            </w:r>
            <w:del w:id="39" w:author="Scheetz, Maurin" w:date="2021-05-17T11:16:00Z">
              <w:r w:rsidRPr="00F94EB3" w:rsidDel="00CD5DB6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938EC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D82F3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985E8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6EF2B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4629E5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6604D9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8E3EC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0A26D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1B81C155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4BED6B86" w14:textId="77777777" w:rsidTr="00240F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444300" w14:textId="03B30064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 xml:space="preserve">295017 (APE 17) </w:t>
            </w:r>
            <w:r w:rsidR="00F36EA2" w:rsidRPr="00F94EB3">
              <w:rPr>
                <w:sz w:val="16"/>
              </w:rPr>
              <w:t xml:space="preserve">High </w:t>
            </w:r>
            <w:r w:rsidRPr="00F94EB3">
              <w:rPr>
                <w:sz w:val="16"/>
              </w:rPr>
              <w:t>Offsite Release</w:t>
            </w:r>
          </w:p>
          <w:p w14:paraId="3BCB0D40" w14:textId="77777777" w:rsidR="00073206" w:rsidRPr="00F94EB3" w:rsidRDefault="00073206" w:rsidP="00F36EA2">
            <w:pPr>
              <w:pStyle w:val="TableParagraph"/>
              <w:ind w:left="21"/>
              <w:rPr>
                <w:sz w:val="16"/>
              </w:rPr>
            </w:pPr>
            <w:r w:rsidRPr="00F94EB3">
              <w:rPr>
                <w:sz w:val="16"/>
              </w:rPr>
              <w:t>Rate</w:t>
            </w:r>
            <w:del w:id="40" w:author="Scheetz, Maurin" w:date="2021-05-17T11:16:00Z">
              <w:r w:rsidRPr="00F94EB3" w:rsidDel="00CD5DB6">
                <w:rPr>
                  <w:sz w:val="16"/>
                </w:rPr>
                <w:delText xml:space="preserve"> / 9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C81734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2F269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E957A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D3D2B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046BF6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52A540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E6301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CFA7F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196B7ED5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2D582045" w14:textId="77777777" w:rsidTr="00240FB6">
        <w:trPr>
          <w:trHeight w:hRule="exact" w:val="533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42CBB8" w14:textId="77777777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295020 (APE 20) Inadvertent Containment</w:t>
            </w:r>
          </w:p>
          <w:p w14:paraId="138E3C18" w14:textId="77777777" w:rsidR="00073206" w:rsidRPr="00F94EB3" w:rsidRDefault="00073206" w:rsidP="00F36EA2">
            <w:pPr>
              <w:pStyle w:val="TableParagraph"/>
              <w:ind w:left="21"/>
              <w:rPr>
                <w:sz w:val="16"/>
              </w:rPr>
            </w:pPr>
            <w:r w:rsidRPr="00F94EB3">
              <w:rPr>
                <w:sz w:val="16"/>
              </w:rPr>
              <w:t>Isolation</w:t>
            </w:r>
            <w:del w:id="41" w:author="Scheetz, Maurin" w:date="2021-05-17T11:17:00Z">
              <w:r w:rsidRPr="00F94EB3" w:rsidDel="00CD5DB6">
                <w:rPr>
                  <w:sz w:val="16"/>
                </w:rPr>
                <w:delText xml:space="preserve"> / 5 &amp; 7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A42E1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88621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273E3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8A3FD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CC0B52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7F1CDD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73828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628C4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53ACF5A2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243CFBE8" w14:textId="77777777" w:rsidTr="00240F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DAB76E" w14:textId="77777777" w:rsidR="00073206" w:rsidRPr="00F94EB3" w:rsidRDefault="00073206" w:rsidP="00F36EA2">
            <w:pPr>
              <w:pStyle w:val="TableParagraph"/>
              <w:spacing w:before="140"/>
              <w:ind w:left="21" w:right="258"/>
              <w:rPr>
                <w:sz w:val="16"/>
              </w:rPr>
            </w:pPr>
            <w:r w:rsidRPr="00F94EB3">
              <w:rPr>
                <w:sz w:val="16"/>
              </w:rPr>
              <w:t>295022 (APE 22) Loss of Control Rod Drive Pumps</w:t>
            </w:r>
            <w:del w:id="42" w:author="Scheetz, Maurin" w:date="2021-05-17T11:17:00Z">
              <w:r w:rsidRPr="00F94EB3" w:rsidDel="00CD5DB6">
                <w:rPr>
                  <w:sz w:val="16"/>
                </w:rPr>
                <w:delText xml:space="preserve"> / 1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BBD1E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713834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860B3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682AA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F38DF9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63E6BA6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893E9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32B31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3D0C8451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4F4C193B" w14:textId="77777777" w:rsidTr="00240FB6">
        <w:trPr>
          <w:trHeight w:hRule="exact" w:val="533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98BD03" w14:textId="77777777" w:rsidR="00073206" w:rsidRPr="00F94EB3" w:rsidRDefault="00073206" w:rsidP="00F36EA2">
            <w:pPr>
              <w:pStyle w:val="TableParagraph"/>
              <w:spacing w:before="140"/>
              <w:ind w:left="21" w:right="80"/>
              <w:rPr>
                <w:sz w:val="16"/>
              </w:rPr>
            </w:pPr>
            <w:r w:rsidRPr="00F94EB3">
              <w:rPr>
                <w:sz w:val="16"/>
              </w:rPr>
              <w:t>295029 (EPE 6) High Suppression Pool Water Level</w:t>
            </w:r>
            <w:del w:id="43" w:author="Scheetz, Maurin" w:date="2021-05-17T11:17:00Z">
              <w:r w:rsidRPr="00F94EB3" w:rsidDel="00CD5DB6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97EBB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3B8EB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DF199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E65DA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7A46DD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A15DF1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1B577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F7EE6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2D812A9A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41B17CCF" w14:textId="77777777" w:rsidTr="00240F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70CA9F" w14:textId="77777777" w:rsidR="00073206" w:rsidRPr="00F94EB3" w:rsidRDefault="00073206" w:rsidP="00F36EA2">
            <w:pPr>
              <w:pStyle w:val="TableParagraph"/>
              <w:spacing w:before="142"/>
              <w:ind w:left="21" w:right="89"/>
              <w:rPr>
                <w:sz w:val="16"/>
              </w:rPr>
            </w:pPr>
            <w:r w:rsidRPr="00F94EB3">
              <w:rPr>
                <w:sz w:val="16"/>
              </w:rPr>
              <w:t>295032 (EPE 9) High Secondary Containment Area Temperature</w:t>
            </w:r>
            <w:del w:id="44" w:author="Scheetz, Maurin" w:date="2021-05-17T11:17:00Z">
              <w:r w:rsidRPr="00F94EB3" w:rsidDel="00CD5DB6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19F59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EFE57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43F6B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5D234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91E147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203ADE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33A294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F0E6E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31D7DFCD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28CD095F" w14:textId="77777777" w:rsidTr="00CD5DB6">
        <w:trPr>
          <w:trHeight w:hRule="exact" w:val="533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0DFA06" w14:textId="77777777" w:rsidR="00073206" w:rsidRPr="00F94EB3" w:rsidRDefault="00073206" w:rsidP="00F36EA2">
            <w:pPr>
              <w:pStyle w:val="TableParagraph"/>
              <w:spacing w:before="140"/>
              <w:ind w:left="21" w:right="622"/>
              <w:rPr>
                <w:sz w:val="16"/>
              </w:rPr>
            </w:pPr>
            <w:r w:rsidRPr="00F94EB3">
              <w:rPr>
                <w:sz w:val="16"/>
              </w:rPr>
              <w:t>295033 (EPE 10) High Secondary Containment Area Radiation Levels</w:t>
            </w:r>
            <w:del w:id="45" w:author="Scheetz, Maurin" w:date="2021-05-17T11:17:00Z">
              <w:r w:rsidRPr="00F94EB3" w:rsidDel="00CD5DB6">
                <w:rPr>
                  <w:sz w:val="16"/>
                </w:rPr>
                <w:delText xml:space="preserve"> / 9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3D967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C133D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EF4B5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2A79A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A8A2A8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18F3B1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DBA3E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2C6D27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12643189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164BAC6B" w14:textId="77777777" w:rsidTr="00CD5D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ED489E" w14:textId="77777777" w:rsidR="00073206" w:rsidRPr="00F94EB3" w:rsidRDefault="00073206" w:rsidP="00F36EA2">
            <w:pPr>
              <w:pStyle w:val="TableParagraph"/>
              <w:spacing w:before="142"/>
              <w:ind w:left="21" w:right="373"/>
              <w:rPr>
                <w:sz w:val="16"/>
              </w:rPr>
            </w:pPr>
            <w:r w:rsidRPr="00F94EB3">
              <w:rPr>
                <w:sz w:val="16"/>
              </w:rPr>
              <w:t>295034 (EPE 11) Secondary Containment Ventilation High Radiation</w:t>
            </w:r>
            <w:del w:id="46" w:author="Scheetz, Maurin" w:date="2021-05-17T11:17:00Z">
              <w:r w:rsidRPr="00F94EB3" w:rsidDel="00CD5DB6">
                <w:rPr>
                  <w:sz w:val="16"/>
                </w:rPr>
                <w:delText xml:space="preserve"> / 9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07BDB4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054FDF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D601A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0AC6E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717E48B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4B86D6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4A931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F99E7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60401AA9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71978BCF" w14:textId="77777777" w:rsidTr="00CD5D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224DB3" w14:textId="77777777" w:rsidR="00073206" w:rsidRPr="00F94EB3" w:rsidRDefault="00073206" w:rsidP="00F36EA2">
            <w:pPr>
              <w:pStyle w:val="TableParagraph"/>
              <w:spacing w:before="140"/>
              <w:ind w:left="21" w:right="373"/>
              <w:rPr>
                <w:sz w:val="16"/>
              </w:rPr>
            </w:pPr>
            <w:r w:rsidRPr="00F94EB3">
              <w:rPr>
                <w:sz w:val="16"/>
              </w:rPr>
              <w:t>295035 (EPE 12) Secondary Containment High Differential Pressure</w:t>
            </w:r>
            <w:del w:id="47" w:author="Scheetz, Maurin" w:date="2021-05-17T11:17:00Z">
              <w:r w:rsidRPr="00F94EB3" w:rsidDel="00CD5DB6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0BBB2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1762A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31071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E92C4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F54B1D4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F36EC8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1CE11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F323D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71B2C0B3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4C4F6605" w14:textId="77777777" w:rsidTr="00CD5DB6">
        <w:trPr>
          <w:trHeight w:hRule="exact" w:val="533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DDB7CE8" w14:textId="77777777" w:rsidR="00073206" w:rsidRPr="00F94EB3" w:rsidRDefault="00073206" w:rsidP="00F36EA2">
            <w:pPr>
              <w:pStyle w:val="TableParagraph"/>
              <w:spacing w:before="140"/>
              <w:ind w:left="21" w:right="373"/>
              <w:rPr>
                <w:sz w:val="16"/>
              </w:rPr>
            </w:pPr>
            <w:r w:rsidRPr="00F94EB3">
              <w:rPr>
                <w:sz w:val="16"/>
              </w:rPr>
              <w:t>295036 (EPE 13) Secondary Containment High Sump/Area Water Level</w:t>
            </w:r>
            <w:del w:id="48" w:author="Scheetz, Maurin" w:date="2021-05-17T11:17:00Z">
              <w:r w:rsidRPr="00F94EB3" w:rsidDel="00CD5DB6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53C21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4A0F8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435F3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A90717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A81E11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43A4D9C4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4306B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64DA57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5C192939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236AC312" w14:textId="77777777" w:rsidTr="00CD5DB6">
        <w:trPr>
          <w:trHeight w:hRule="exact" w:val="535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09A064" w14:textId="77777777" w:rsidR="00073206" w:rsidRPr="00F94EB3" w:rsidRDefault="00073206" w:rsidP="00F36EA2">
            <w:pPr>
              <w:pStyle w:val="TableParagraph"/>
              <w:spacing w:before="140"/>
              <w:ind w:left="21"/>
              <w:rPr>
                <w:sz w:val="16"/>
              </w:rPr>
            </w:pPr>
            <w:r w:rsidRPr="00F94EB3">
              <w:rPr>
                <w:sz w:val="16"/>
              </w:rPr>
              <w:t>500000 (EPE 16) High Containment Hydrogen</w:t>
            </w:r>
          </w:p>
          <w:p w14:paraId="155AD640" w14:textId="77777777" w:rsidR="00073206" w:rsidRPr="00F94EB3" w:rsidRDefault="00073206" w:rsidP="00F36EA2">
            <w:pPr>
              <w:pStyle w:val="TableParagraph"/>
              <w:ind w:left="21"/>
              <w:rPr>
                <w:sz w:val="16"/>
              </w:rPr>
            </w:pPr>
            <w:r w:rsidRPr="00F94EB3">
              <w:rPr>
                <w:sz w:val="16"/>
              </w:rPr>
              <w:t>Concentration</w:t>
            </w:r>
            <w:del w:id="49" w:author="Scheetz, Maurin" w:date="2021-05-17T11:18:00Z">
              <w:r w:rsidRPr="00F94EB3" w:rsidDel="00CD5DB6">
                <w:rPr>
                  <w:sz w:val="16"/>
                </w:rPr>
                <w:delText xml:space="preserve"> / 5</w:delText>
              </w:r>
            </w:del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DA1862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E65E37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B92C1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C319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16818A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018740A6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C7E2B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50779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3908D89D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0C888599" w14:textId="77777777" w:rsidTr="00240FB6">
        <w:trPr>
          <w:trHeight w:hRule="exact" w:val="347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CA60A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EBD69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934CF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FCAD3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8D2E9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541D4A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988C34F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B9705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17E2C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1E646522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4E108FB5" w14:textId="77777777" w:rsidTr="00240FB6">
        <w:trPr>
          <w:trHeight w:hRule="exact" w:val="347"/>
        </w:trPr>
        <w:tc>
          <w:tcPr>
            <w:tcW w:w="3245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79F38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81788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F9F39E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03B1B1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C49D1B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BCBEB6D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39138D8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29B1E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9B1C1F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4" w:space="0" w:color="000000" w:themeColor="text1"/>
            </w:tcBorders>
          </w:tcPr>
          <w:p w14:paraId="3992C15B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F45C17" w:rsidRPr="00F94EB3" w14:paraId="6242763E" w14:textId="77777777" w:rsidTr="00240FB6">
        <w:trPr>
          <w:trHeight w:hRule="exact" w:val="345"/>
        </w:trPr>
        <w:tc>
          <w:tcPr>
            <w:tcW w:w="3245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6C65EFD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1DADEF5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4C3519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441DF32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4C06358C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25412AE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017C119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281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A57CC7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40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554C297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1239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</w:tcPr>
          <w:p w14:paraId="65E02042" w14:textId="77777777" w:rsidR="00073206" w:rsidRPr="00F94EB3" w:rsidRDefault="00073206" w:rsidP="00F36EA2">
            <w:pPr>
              <w:rPr>
                <w:rFonts w:cs="Arial"/>
              </w:rPr>
            </w:pPr>
          </w:p>
        </w:tc>
      </w:tr>
      <w:tr w:rsidR="00073206" w:rsidRPr="00F94EB3" w14:paraId="6DF443C6" w14:textId="77777777" w:rsidTr="00240FB6">
        <w:trPr>
          <w:trHeight w:hRule="exact" w:val="396"/>
        </w:trPr>
        <w:tc>
          <w:tcPr>
            <w:tcW w:w="3245" w:type="dxa"/>
            <w:tcBorders>
              <w:right w:val="single" w:sz="6" w:space="0" w:color="000000" w:themeColor="text1"/>
            </w:tcBorders>
          </w:tcPr>
          <w:p w14:paraId="2ABF0270" w14:textId="77777777" w:rsidR="00073206" w:rsidRPr="00F94EB3" w:rsidRDefault="00073206" w:rsidP="00F36EA2">
            <w:pPr>
              <w:pStyle w:val="TableParagraph"/>
              <w:spacing w:before="157"/>
              <w:ind w:left="21"/>
              <w:rPr>
                <w:sz w:val="16"/>
              </w:rPr>
            </w:pPr>
            <w:r w:rsidRPr="00F94EB3">
              <w:rPr>
                <w:sz w:val="16"/>
              </w:rPr>
              <w:t>K/A Category Point Totals:</w:t>
            </w:r>
          </w:p>
        </w:tc>
        <w:tc>
          <w:tcPr>
            <w:tcW w:w="321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CCD5B53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D357AC8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7B43FC5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8FF3ED0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131967AA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1" w:type="dxa"/>
            <w:tcBorders>
              <w:top w:val="double" w:sz="4" w:space="0" w:color="000000" w:themeColor="text1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  <w:shd w:val="clear" w:color="auto" w:fill="C4BCC6" w:themeFill="accent6" w:themeFillTint="99"/>
          </w:tcPr>
          <w:p w14:paraId="50AA9DC7" w14:textId="77777777" w:rsidR="00073206" w:rsidRPr="00F94EB3" w:rsidRDefault="00073206" w:rsidP="00F36EA2">
            <w:pPr>
              <w:rPr>
                <w:rFonts w:cs="Arial"/>
              </w:rPr>
            </w:pPr>
          </w:p>
        </w:tc>
        <w:tc>
          <w:tcPr>
            <w:tcW w:w="3220" w:type="dxa"/>
            <w:gridSpan w:val="2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C73BDE6" w14:textId="77777777" w:rsidR="00073206" w:rsidRPr="00F94EB3" w:rsidRDefault="00073206" w:rsidP="00F36EA2">
            <w:pPr>
              <w:pStyle w:val="TableParagraph"/>
              <w:spacing w:before="157"/>
              <w:ind w:left="35"/>
              <w:rPr>
                <w:sz w:val="16"/>
              </w:rPr>
            </w:pPr>
            <w:r w:rsidRPr="00F94EB3">
              <w:rPr>
                <w:sz w:val="16"/>
              </w:rPr>
              <w:t>Group Point Total:</w:t>
            </w:r>
          </w:p>
        </w:tc>
        <w:tc>
          <w:tcPr>
            <w:tcW w:w="1239" w:type="dxa"/>
            <w:tcBorders>
              <w:top w:val="double" w:sz="4" w:space="0" w:color="000000" w:themeColor="text1"/>
              <w:left w:val="single" w:sz="6" w:space="0" w:color="000000" w:themeColor="text1"/>
            </w:tcBorders>
            <w:shd w:val="clear" w:color="auto" w:fill="auto"/>
          </w:tcPr>
          <w:p w14:paraId="3F48FBE5" w14:textId="77777777" w:rsidR="00073206" w:rsidRPr="00F94EB3" w:rsidRDefault="00073206" w:rsidP="00F36EA2">
            <w:pPr>
              <w:pStyle w:val="TableParagraph"/>
              <w:spacing w:before="157"/>
              <w:ind w:left="35"/>
              <w:rPr>
                <w:sz w:val="16"/>
              </w:rPr>
            </w:pPr>
            <w:r w:rsidRPr="00F94EB3">
              <w:rPr>
                <w:sz w:val="16"/>
              </w:rPr>
              <w:t>6/3</w:t>
            </w:r>
          </w:p>
        </w:tc>
      </w:tr>
    </w:tbl>
    <w:p w14:paraId="53FA9C98" w14:textId="77777777" w:rsidR="00073206" w:rsidRPr="00F94EB3" w:rsidRDefault="00073206" w:rsidP="00073206">
      <w:pPr>
        <w:spacing w:after="240"/>
        <w:rPr>
          <w:rFonts w:eastAsiaTheme="majorEastAsia" w:cs="Arial"/>
          <w:b/>
          <w:szCs w:val="24"/>
        </w:rPr>
      </w:pPr>
    </w:p>
    <w:p w14:paraId="279688EA" w14:textId="674CF784" w:rsidR="00073206" w:rsidRPr="00F94EB3" w:rsidRDefault="00073206">
      <w:pPr>
        <w:spacing w:after="240"/>
        <w:rPr>
          <w:rFonts w:cs="Arial"/>
        </w:rPr>
      </w:pPr>
      <w:r w:rsidRPr="00F94EB3">
        <w:rPr>
          <w:rFonts w:cs="Arial"/>
        </w:rPr>
        <w:br w:type="page"/>
      </w:r>
    </w:p>
    <w:tbl>
      <w:tblPr>
        <w:tblW w:w="9990" w:type="dxa"/>
        <w:tblInd w:w="17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69"/>
        <w:gridCol w:w="271"/>
        <w:gridCol w:w="269"/>
        <w:gridCol w:w="271"/>
        <w:gridCol w:w="269"/>
        <w:gridCol w:w="271"/>
        <w:gridCol w:w="269"/>
        <w:gridCol w:w="271"/>
        <w:gridCol w:w="269"/>
        <w:gridCol w:w="271"/>
        <w:gridCol w:w="269"/>
        <w:gridCol w:w="3331"/>
        <w:gridCol w:w="449"/>
        <w:gridCol w:w="366"/>
      </w:tblGrid>
      <w:tr w:rsidR="00EF7270" w:rsidRPr="00F94EB3" w14:paraId="0A34F6D0" w14:textId="77777777" w:rsidTr="000E6A54">
        <w:trPr>
          <w:trHeight w:hRule="exact" w:val="585"/>
        </w:trPr>
        <w:tc>
          <w:tcPr>
            <w:tcW w:w="9990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AC2EE" w14:textId="7AB52906" w:rsidR="00EF7270" w:rsidRPr="00F94EB3" w:rsidRDefault="4AA47E51" w:rsidP="655334C8">
            <w:pPr>
              <w:pStyle w:val="TableParagraph"/>
              <w:tabs>
                <w:tab w:val="left" w:pos="4197"/>
                <w:tab w:val="left" w:pos="8721"/>
              </w:tabs>
              <w:spacing w:before="55"/>
              <w:ind w:left="3487" w:right="141" w:hanging="3466"/>
              <w:rPr>
                <w:sz w:val="16"/>
                <w:szCs w:val="16"/>
              </w:rPr>
            </w:pPr>
            <w:r w:rsidRPr="00F94EB3">
              <w:rPr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sz w:val="16"/>
                <w:szCs w:val="16"/>
              </w:rPr>
              <w:t>4.1</w:t>
            </w:r>
            <w:r w:rsidRPr="00F94EB3">
              <w:rPr>
                <w:sz w:val="16"/>
                <w:szCs w:val="16"/>
              </w:rPr>
              <w:t>-BWR</w:t>
            </w:r>
            <w:r w:rsidR="4EE4E4FA" w:rsidRPr="00F94EB3">
              <w:rPr>
                <w:sz w:val="16"/>
                <w:szCs w:val="16"/>
              </w:rPr>
              <w:t xml:space="preserve"> </w:t>
            </w:r>
            <w:r w:rsidR="00EF7270" w:rsidRPr="00F94EB3">
              <w:rPr>
                <w:sz w:val="16"/>
              </w:rPr>
              <w:tab/>
            </w:r>
            <w:r w:rsidR="00EF7270" w:rsidRPr="00F94EB3">
              <w:rPr>
                <w:sz w:val="16"/>
              </w:rPr>
              <w:tab/>
            </w:r>
            <w:r w:rsidR="6B822C6D" w:rsidRPr="00F94EB3">
              <w:rPr>
                <w:sz w:val="16"/>
                <w:szCs w:val="16"/>
              </w:rPr>
              <w:t>BWR</w:t>
            </w:r>
            <w:r w:rsidR="6B822C6D" w:rsidRPr="00F94EB3">
              <w:rPr>
                <w:spacing w:val="-4"/>
                <w:sz w:val="16"/>
                <w:szCs w:val="16"/>
              </w:rPr>
              <w:t xml:space="preserve"> </w:t>
            </w:r>
            <w:r w:rsidR="6B822C6D" w:rsidRPr="00F94EB3">
              <w:rPr>
                <w:sz w:val="16"/>
                <w:szCs w:val="16"/>
              </w:rPr>
              <w:t>Examination</w:t>
            </w:r>
            <w:r w:rsidR="6B822C6D" w:rsidRPr="00F94EB3">
              <w:rPr>
                <w:spacing w:val="-3"/>
                <w:sz w:val="16"/>
                <w:szCs w:val="16"/>
              </w:rPr>
              <w:t xml:space="preserve"> </w:t>
            </w:r>
            <w:r w:rsidR="6B822C6D" w:rsidRPr="00F94EB3">
              <w:rPr>
                <w:sz w:val="16"/>
                <w:szCs w:val="16"/>
              </w:rPr>
              <w:t>Outline</w:t>
            </w:r>
            <w:r w:rsidR="5421D01A" w:rsidRPr="00F94EB3">
              <w:rPr>
                <w:sz w:val="16"/>
                <w:szCs w:val="16"/>
              </w:rPr>
              <w:t xml:space="preserve"> </w:t>
            </w:r>
            <w:r w:rsidR="00EF7270" w:rsidRPr="00F94EB3">
              <w:rPr>
                <w:sz w:val="16"/>
              </w:rPr>
              <w:tab/>
            </w:r>
            <w:r w:rsidRPr="00F94EB3">
              <w:rPr>
                <w:sz w:val="16"/>
                <w:szCs w:val="16"/>
              </w:rPr>
              <w:t xml:space="preserve">Page 4     </w:t>
            </w:r>
            <w:r w:rsidR="6B822C6D" w:rsidRPr="00F94EB3">
              <w:rPr>
                <w:sz w:val="16"/>
                <w:szCs w:val="16"/>
              </w:rPr>
              <w:t xml:space="preserve"> Plant Systems—Tier 2/Group 1</w:t>
            </w:r>
            <w:r w:rsidR="6B822C6D" w:rsidRPr="00F94EB3">
              <w:rPr>
                <w:spacing w:val="-12"/>
                <w:sz w:val="16"/>
                <w:szCs w:val="16"/>
              </w:rPr>
              <w:t xml:space="preserve"> </w:t>
            </w:r>
            <w:r w:rsidR="6B822C6D" w:rsidRPr="00F94EB3">
              <w:rPr>
                <w:sz w:val="16"/>
                <w:szCs w:val="16"/>
              </w:rPr>
              <w:t>(RO/SRO)</w:t>
            </w:r>
          </w:p>
        </w:tc>
      </w:tr>
      <w:tr w:rsidR="00EF7270" w:rsidRPr="00F94EB3" w14:paraId="6086E4B8" w14:textId="77777777" w:rsidTr="000E6A54">
        <w:trPr>
          <w:trHeight w:hRule="exact" w:val="283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2CED2E94" w14:textId="77777777" w:rsidR="00EF7270" w:rsidRPr="00F94EB3" w:rsidRDefault="00EF7270" w:rsidP="00F36EA2">
            <w:pPr>
              <w:pStyle w:val="TableParagraph"/>
              <w:spacing w:before="55"/>
              <w:ind w:left="21"/>
              <w:rPr>
                <w:sz w:val="16"/>
              </w:rPr>
            </w:pPr>
            <w:r w:rsidRPr="00F94EB3">
              <w:rPr>
                <w:sz w:val="16"/>
              </w:rPr>
              <w:t>System # / Name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220B344" w14:textId="77777777" w:rsidR="00EF7270" w:rsidRPr="00F94EB3" w:rsidRDefault="00EF7270" w:rsidP="00F36EA2">
            <w:pPr>
              <w:pStyle w:val="TableParagraph"/>
              <w:spacing w:before="55"/>
              <w:ind w:left="33"/>
              <w:rPr>
                <w:sz w:val="16"/>
              </w:rPr>
            </w:pPr>
            <w:r w:rsidRPr="00F94EB3">
              <w:rPr>
                <w:sz w:val="16"/>
              </w:rPr>
              <w:t>K1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B8A06D3" w14:textId="77777777" w:rsidR="00EF7270" w:rsidRPr="00F94EB3" w:rsidRDefault="00EF7270" w:rsidP="00F36EA2">
            <w:pPr>
              <w:pStyle w:val="TableParagraph"/>
              <w:spacing w:before="55"/>
              <w:ind w:left="35"/>
              <w:rPr>
                <w:sz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934C5A9" w14:textId="77777777" w:rsidR="00EF7270" w:rsidRPr="00F94EB3" w:rsidRDefault="00EF7270" w:rsidP="00F36EA2">
            <w:pPr>
              <w:pStyle w:val="TableParagraph"/>
              <w:spacing w:before="55"/>
              <w:ind w:left="33"/>
              <w:rPr>
                <w:sz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88FCBA5" w14:textId="77777777" w:rsidR="00EF7270" w:rsidRPr="00F94EB3" w:rsidRDefault="00EF7270" w:rsidP="00F36EA2">
            <w:pPr>
              <w:pStyle w:val="TableParagraph"/>
              <w:spacing w:before="55"/>
              <w:ind w:left="35"/>
              <w:rPr>
                <w:sz w:val="16"/>
              </w:rPr>
            </w:pPr>
            <w:r w:rsidRPr="00F94EB3">
              <w:rPr>
                <w:sz w:val="16"/>
              </w:rPr>
              <w:t>K4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F845E52" w14:textId="77777777" w:rsidR="00EF7270" w:rsidRPr="00F94EB3" w:rsidRDefault="00EF7270" w:rsidP="00F36EA2">
            <w:pPr>
              <w:pStyle w:val="TableParagraph"/>
              <w:spacing w:before="55"/>
              <w:ind w:left="33"/>
              <w:rPr>
                <w:sz w:val="16"/>
              </w:rPr>
            </w:pPr>
            <w:r w:rsidRPr="00F94EB3">
              <w:rPr>
                <w:sz w:val="16"/>
              </w:rPr>
              <w:t>K5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3423406A" w14:textId="77777777" w:rsidR="00EF7270" w:rsidRPr="00F94EB3" w:rsidRDefault="00EF7270" w:rsidP="00F36EA2">
            <w:pPr>
              <w:pStyle w:val="TableParagraph"/>
              <w:spacing w:before="55"/>
              <w:ind w:left="35"/>
              <w:rPr>
                <w:sz w:val="16"/>
              </w:rPr>
            </w:pPr>
            <w:r w:rsidRPr="00F94EB3">
              <w:rPr>
                <w:sz w:val="16"/>
              </w:rPr>
              <w:t>K6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E711" w14:textId="77777777" w:rsidR="00EF7270" w:rsidRPr="00F94EB3" w:rsidRDefault="00EF7270" w:rsidP="00F36EA2">
            <w:pPr>
              <w:pStyle w:val="TableParagraph"/>
              <w:spacing w:before="55"/>
              <w:ind w:left="33"/>
              <w:rPr>
                <w:sz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2D9" w:themeFill="accent6" w:themeFillTint="66"/>
          </w:tcPr>
          <w:p w14:paraId="6B2F58BB" w14:textId="77777777" w:rsidR="00EF7270" w:rsidRPr="00F94EB3" w:rsidRDefault="00EF7270" w:rsidP="00F36EA2">
            <w:pPr>
              <w:pStyle w:val="TableParagraph"/>
              <w:spacing w:before="55"/>
              <w:ind w:left="35"/>
              <w:rPr>
                <w:sz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EACF" w14:textId="77777777" w:rsidR="00EF7270" w:rsidRPr="00F94EB3" w:rsidRDefault="00EF7270" w:rsidP="00F36EA2">
            <w:pPr>
              <w:pStyle w:val="TableParagraph"/>
              <w:spacing w:before="55"/>
              <w:ind w:left="33"/>
              <w:rPr>
                <w:sz w:val="16"/>
              </w:rPr>
            </w:pPr>
            <w:r w:rsidRPr="00F94EB3">
              <w:rPr>
                <w:sz w:val="16"/>
              </w:rPr>
              <w:t>A3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B7D4" w14:textId="77777777" w:rsidR="00EF7270" w:rsidRPr="00F94EB3" w:rsidRDefault="00EF7270" w:rsidP="00F36EA2">
            <w:pPr>
              <w:pStyle w:val="TableParagraph"/>
              <w:spacing w:before="55"/>
              <w:ind w:left="35"/>
              <w:rPr>
                <w:sz w:val="16"/>
              </w:rPr>
            </w:pPr>
            <w:r w:rsidRPr="00F94EB3">
              <w:rPr>
                <w:sz w:val="16"/>
              </w:rPr>
              <w:t>A4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2D9" w:themeFill="accent6" w:themeFillTint="66"/>
          </w:tcPr>
          <w:p w14:paraId="2F68156F" w14:textId="0522B3DB" w:rsidR="00EF7270" w:rsidRPr="00F94EB3" w:rsidRDefault="00EF7270" w:rsidP="00F36EA2">
            <w:pPr>
              <w:pStyle w:val="TableParagraph"/>
              <w:spacing w:before="55"/>
              <w:ind w:left="38"/>
              <w:rPr>
                <w:sz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470B1FDC" w14:textId="77777777" w:rsidR="00EF7270" w:rsidRPr="00F94EB3" w:rsidRDefault="00EF7270" w:rsidP="00F36EA2">
            <w:pPr>
              <w:pStyle w:val="TableParagraph"/>
              <w:spacing w:before="55"/>
              <w:ind w:left="1205" w:right="1190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K/A Topic(s)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0D22147" w14:textId="77777777" w:rsidR="00EF7270" w:rsidRPr="00F94EB3" w:rsidRDefault="00EF7270" w:rsidP="00F36EA2">
            <w:pPr>
              <w:pStyle w:val="TableParagraph"/>
              <w:spacing w:before="55"/>
              <w:ind w:left="141"/>
              <w:rPr>
                <w:sz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685358EA" w14:textId="77777777" w:rsidR="00EF7270" w:rsidRPr="00F94EB3" w:rsidRDefault="00EF7270" w:rsidP="00F36EA2">
            <w:pPr>
              <w:pStyle w:val="TableParagraph"/>
              <w:spacing w:before="55"/>
              <w:ind w:left="27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EF7270" w:rsidRPr="00F94EB3" w14:paraId="51105DD0" w14:textId="77777777" w:rsidTr="00CD5DB6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32014D46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203000 (SF2, SF4 RHR/LPCI)</w:t>
            </w:r>
          </w:p>
          <w:p w14:paraId="76FE3584" w14:textId="4A8EB6B8" w:rsidR="00EF7270" w:rsidRPr="00F94EB3" w:rsidRDefault="00EF7270" w:rsidP="00F36EA2">
            <w:pPr>
              <w:pStyle w:val="TableParagraph"/>
              <w:spacing w:before="29"/>
              <w:ind w:left="21"/>
              <w:rPr>
                <w:sz w:val="16"/>
              </w:rPr>
            </w:pPr>
            <w:r w:rsidRPr="00F94EB3">
              <w:rPr>
                <w:sz w:val="16"/>
              </w:rPr>
              <w:t>RHR/LPCI:  Injection Mode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15806E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90DD92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350BC6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B59AD3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A55F37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E6ACF5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2A1EB2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8C7961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BD565B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4ABFF6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572487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C53F27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B88F61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1056127F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0358D3CE" w14:textId="77777777" w:rsidTr="000E6A54">
        <w:trPr>
          <w:trHeight w:hRule="exact" w:val="266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7BEBDFEE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205000 (SF4 SCS) Shutdown Cooling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2FAB8D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791712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1AF0B0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3481E2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0B8D68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E0B645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6145EC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683D81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B06039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0C4566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73471A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1F82C1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8C153B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6BB46A24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7FCFD3C0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01C22888" w14:textId="6A2717FF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206000 (SF2, SF4 HPC</w:t>
            </w:r>
            <w:r w:rsidR="00F36EA2" w:rsidRPr="00F94EB3">
              <w:rPr>
                <w:sz w:val="16"/>
              </w:rPr>
              <w:t>I</w:t>
            </w:r>
            <w:r w:rsidRPr="00F94EB3">
              <w:rPr>
                <w:sz w:val="16"/>
              </w:rPr>
              <w:t>)</w:t>
            </w:r>
          </w:p>
          <w:p w14:paraId="1099A0B5" w14:textId="77777777" w:rsidR="00EF7270" w:rsidRPr="00F94EB3" w:rsidRDefault="00EF7270" w:rsidP="00F36EA2">
            <w:pPr>
              <w:pStyle w:val="TableParagraph"/>
              <w:spacing w:before="29"/>
              <w:ind w:left="21"/>
              <w:rPr>
                <w:sz w:val="16"/>
              </w:rPr>
            </w:pPr>
            <w:r w:rsidRPr="00F94EB3">
              <w:rPr>
                <w:sz w:val="16"/>
              </w:rPr>
              <w:t>High-Pressure Coolant Injection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0B6F52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5E8C3B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DAA4EB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99B155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D8E169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F05D8A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E5650A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061989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B26FAD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17125B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CC034F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4BBF77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A12580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0CC86B7A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652007F7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62FB61F0" w14:textId="77777777" w:rsidR="00EF7270" w:rsidRPr="00F94EB3" w:rsidRDefault="00EF7270" w:rsidP="00F36EA2">
            <w:pPr>
              <w:pStyle w:val="TableParagraph"/>
              <w:spacing w:before="53" w:line="278" w:lineRule="auto"/>
              <w:ind w:left="21" w:right="910"/>
              <w:rPr>
                <w:sz w:val="16"/>
              </w:rPr>
            </w:pPr>
            <w:r w:rsidRPr="00F94EB3">
              <w:rPr>
                <w:sz w:val="16"/>
              </w:rPr>
              <w:t>207000 (SF4 IC) Isolation (Emergency) Condenser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0E9115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84A6E8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A7EEE9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292C2A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34297A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CC0955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32F1DB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19435A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DDBDDC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6D8FBE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D44C5A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25E7CD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DE9204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7388E0AB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6A1A8C06" w14:textId="77777777" w:rsidTr="000E6A54">
        <w:trPr>
          <w:trHeight w:hRule="exact" w:val="48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18DE74B6" w14:textId="77777777" w:rsidR="00EF7270" w:rsidRPr="00F94EB3" w:rsidRDefault="00EF7270" w:rsidP="00F36EA2">
            <w:pPr>
              <w:pStyle w:val="TableParagraph"/>
              <w:spacing w:before="55"/>
              <w:ind w:left="21"/>
              <w:rPr>
                <w:sz w:val="16"/>
              </w:rPr>
            </w:pPr>
            <w:r w:rsidRPr="00F94EB3">
              <w:rPr>
                <w:sz w:val="16"/>
              </w:rPr>
              <w:t>209001 (SF2, SF4 LPCS)</w:t>
            </w:r>
          </w:p>
          <w:p w14:paraId="293025C3" w14:textId="77777777" w:rsidR="00EF7270" w:rsidRPr="00F94EB3" w:rsidRDefault="00EF7270" w:rsidP="00F36EA2">
            <w:pPr>
              <w:pStyle w:val="TableParagraph"/>
              <w:spacing w:before="27"/>
              <w:ind w:left="21"/>
              <w:rPr>
                <w:sz w:val="16"/>
              </w:rPr>
            </w:pPr>
            <w:r w:rsidRPr="00F94EB3">
              <w:rPr>
                <w:sz w:val="16"/>
              </w:rPr>
              <w:t>Low-Pressure Core Spray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72573C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2D8174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702B5A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E00530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D7D778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15F3CE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DB1237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FAB78F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04D17B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8939BE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1D1A1D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23AD80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67D4D7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0012BE48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5FAAE7AA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177AA10B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209002 (SF2, SF4 HPCS)</w:t>
            </w:r>
          </w:p>
          <w:p w14:paraId="5680E276" w14:textId="77777777" w:rsidR="00EF7270" w:rsidRPr="00F94EB3" w:rsidRDefault="00EF7270" w:rsidP="00F36EA2">
            <w:pPr>
              <w:pStyle w:val="TableParagraph"/>
              <w:spacing w:before="29"/>
              <w:ind w:left="21"/>
              <w:rPr>
                <w:sz w:val="16"/>
              </w:rPr>
            </w:pPr>
            <w:r w:rsidRPr="00F94EB3">
              <w:rPr>
                <w:sz w:val="16"/>
              </w:rPr>
              <w:t>High-Pressure Core Spray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97C9CF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C9D756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FAD146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DF4B18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F4B300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27F62C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BFD300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B285E2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6B1B1D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9FFBE9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33FD05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228950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9E9742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5C19AA66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08B96170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3A865214" w14:textId="77777777" w:rsidR="00EF7270" w:rsidRPr="00F94EB3" w:rsidRDefault="00EF7270" w:rsidP="00F36EA2">
            <w:pPr>
              <w:pStyle w:val="TableParagraph"/>
              <w:spacing w:before="53" w:line="278" w:lineRule="auto"/>
              <w:ind w:left="21" w:right="189"/>
              <w:rPr>
                <w:sz w:val="16"/>
              </w:rPr>
            </w:pPr>
            <w:r w:rsidRPr="00F94EB3">
              <w:rPr>
                <w:sz w:val="16"/>
              </w:rPr>
              <w:t>211000 (SF1 SLCS) Standby Liquid Control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E07A3A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61D339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950714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E17B48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E76386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85E7D3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BF690D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D1FEE4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D05405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D82DB1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01C011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D635D7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805BDA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1F4A8412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047CE4EF" w14:textId="77777777" w:rsidTr="000E6A54">
        <w:trPr>
          <w:trHeight w:hRule="exact" w:val="266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4ADBB052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212000 (SF7 RPS) Reactor Protection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908213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7EE21C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591B17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1531A9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C3021A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D887EE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8793F5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E7F6A6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922F3E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CF394A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79A72D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B3416A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855736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113A4BDC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663A74E9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4667462B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215003 (SF7 IRM)</w:t>
            </w:r>
          </w:p>
          <w:p w14:paraId="02FBB2F2" w14:textId="77777777" w:rsidR="00EF7270" w:rsidRPr="00F94EB3" w:rsidRDefault="00EF7270" w:rsidP="00F36EA2">
            <w:pPr>
              <w:pStyle w:val="TableParagraph"/>
              <w:spacing w:before="29"/>
              <w:ind w:left="21"/>
              <w:rPr>
                <w:sz w:val="16"/>
              </w:rPr>
            </w:pPr>
            <w:r w:rsidRPr="00F94EB3">
              <w:rPr>
                <w:sz w:val="16"/>
              </w:rPr>
              <w:t>Intermediate-Range Monitor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D0CA0C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8814C0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34EE04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3FE1D3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6B3ADA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618F3D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64F971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663026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F5EF43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8CCC06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1FEB72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3C5AE7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1C397F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27AB0062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2567D07F" w14:textId="77777777" w:rsidTr="000E6A54">
        <w:trPr>
          <w:trHeight w:hRule="exact" w:val="48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6BA3E928" w14:textId="77777777" w:rsidR="00EF7270" w:rsidRPr="00F94EB3" w:rsidRDefault="00EF7270" w:rsidP="00F36EA2">
            <w:pPr>
              <w:pStyle w:val="TableParagraph"/>
              <w:spacing w:before="55" w:line="278" w:lineRule="auto"/>
              <w:ind w:left="21" w:right="172"/>
              <w:rPr>
                <w:sz w:val="16"/>
              </w:rPr>
            </w:pPr>
            <w:r w:rsidRPr="00F94EB3">
              <w:rPr>
                <w:sz w:val="16"/>
              </w:rPr>
              <w:t>215004 (SF7 SRMS) Source-Range Monitor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A348D8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D275B5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9E757B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B1CFC2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201EA2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E81151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913DAD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9C04E9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194C05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2A2B0C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663A0F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72352F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133885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4102D9BC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10F36990" w14:textId="77777777" w:rsidTr="000E6A54">
        <w:trPr>
          <w:trHeight w:hRule="exact" w:val="689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1AB671C1" w14:textId="77777777" w:rsidR="00EF7270" w:rsidRPr="00F94EB3" w:rsidRDefault="00EF7270" w:rsidP="00F36EA2">
            <w:pPr>
              <w:pStyle w:val="TableParagraph"/>
              <w:spacing w:before="53" w:line="276" w:lineRule="auto"/>
              <w:ind w:left="21"/>
              <w:rPr>
                <w:sz w:val="16"/>
              </w:rPr>
            </w:pPr>
            <w:r w:rsidRPr="00F94EB3">
              <w:rPr>
                <w:sz w:val="16"/>
              </w:rPr>
              <w:t>215005 (SF7 PRMS) Average Power Range Monitor/Local Power Range Monitor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436B5E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1EC5E7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3F1D4E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F806BB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CB048B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1E3094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DE7860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60D1B2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FD76D8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6919D0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B41C5D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550DBF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A14934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02625214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2BDFD109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652577CE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217000 (SF2, SF4 RCIC) Reactor</w:t>
            </w:r>
          </w:p>
          <w:p w14:paraId="6971F70B" w14:textId="77777777" w:rsidR="00EF7270" w:rsidRPr="00F94EB3" w:rsidRDefault="00EF7270" w:rsidP="00F36EA2">
            <w:pPr>
              <w:pStyle w:val="TableParagraph"/>
              <w:spacing w:before="29"/>
              <w:ind w:left="21"/>
              <w:rPr>
                <w:sz w:val="16"/>
              </w:rPr>
            </w:pPr>
            <w:r w:rsidRPr="00F94EB3">
              <w:rPr>
                <w:sz w:val="16"/>
              </w:rPr>
              <w:t>Core Isolation Cooling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41F5FB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2A735C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3C73F1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DCCB58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15D5AF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5772B1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7BCF34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6CE20D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CCFCD5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B04B97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F4C4C5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D1AA43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219B0C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6EA0DA33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0E471C65" w14:textId="77777777" w:rsidTr="000E6A54">
        <w:trPr>
          <w:trHeight w:hRule="exact" w:val="48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44631F82" w14:textId="77777777" w:rsidR="00EF7270" w:rsidRPr="00F94EB3" w:rsidRDefault="00EF7270" w:rsidP="00F36EA2">
            <w:pPr>
              <w:pStyle w:val="TableParagraph"/>
              <w:spacing w:before="55" w:line="276" w:lineRule="auto"/>
              <w:ind w:left="21" w:right="625"/>
              <w:rPr>
                <w:sz w:val="16"/>
              </w:rPr>
            </w:pPr>
            <w:r w:rsidRPr="00F94EB3">
              <w:rPr>
                <w:sz w:val="16"/>
              </w:rPr>
              <w:t>218000 (SF3 ADS) Automatic Depressurization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9BCA4E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50E1FB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9E43A8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3A60E9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48B27A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97DE9B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E7D0C5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E4E67A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0EB3E8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BCB424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FBA40D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7571D8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414833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51FA66D0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78C454F6" w14:textId="77777777" w:rsidTr="000E6A54">
        <w:trPr>
          <w:trHeight w:hRule="exact" w:val="689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59191892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223002 (SF5 PCIS) Primary</w:t>
            </w:r>
          </w:p>
          <w:p w14:paraId="32D076A0" w14:textId="77777777" w:rsidR="00EF7270" w:rsidRPr="00F94EB3" w:rsidRDefault="00EF7270" w:rsidP="00F36EA2">
            <w:pPr>
              <w:pStyle w:val="TableParagraph"/>
              <w:spacing w:before="29" w:line="276" w:lineRule="auto"/>
              <w:ind w:left="21" w:right="83"/>
              <w:rPr>
                <w:sz w:val="16"/>
              </w:rPr>
            </w:pPr>
            <w:r w:rsidRPr="00F94EB3">
              <w:rPr>
                <w:sz w:val="16"/>
              </w:rPr>
              <w:t>Containment Isolation/Nuclear Steam Supply Shutoff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263ACF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4EE8B1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E59EC2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AC4C6D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A0D14E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2E8946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F90FD4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851041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717309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FAFCDD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678D22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421FCB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6E9430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6DBCA2F4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4512E542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1EFC57FB" w14:textId="77777777" w:rsidR="00EF7270" w:rsidRPr="00F94EB3" w:rsidRDefault="00EF7270" w:rsidP="00F36EA2">
            <w:pPr>
              <w:pStyle w:val="TableParagraph"/>
              <w:spacing w:before="53" w:line="278" w:lineRule="auto"/>
              <w:ind w:left="21" w:right="430"/>
              <w:rPr>
                <w:sz w:val="16"/>
              </w:rPr>
            </w:pPr>
            <w:r w:rsidRPr="00F94EB3">
              <w:rPr>
                <w:sz w:val="16"/>
              </w:rPr>
              <w:t>239002 (SF3 SRV) Safety Relief Valves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1C8005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0C1E06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8C9836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5C255D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B64F00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A589AD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438748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4DB641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F9C9D2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645BB3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C2CAD2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8FBD8D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0BB370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593AEFEB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42F93B99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00F1FB7C" w14:textId="77777777" w:rsidR="00EF7270" w:rsidRPr="00F94EB3" w:rsidRDefault="00EF7270" w:rsidP="00F36EA2">
            <w:pPr>
              <w:pStyle w:val="TableParagraph"/>
              <w:spacing w:before="53" w:line="278" w:lineRule="auto"/>
              <w:ind w:left="21" w:right="56"/>
              <w:rPr>
                <w:sz w:val="16"/>
              </w:rPr>
            </w:pPr>
            <w:r w:rsidRPr="00F94EB3">
              <w:rPr>
                <w:sz w:val="16"/>
              </w:rPr>
              <w:t>259002 (SF2 RWLCS) Reactor Water Level Control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E4963B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084437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D1E2B6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97457E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F5CFCF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D60F3C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B75231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7CFDE4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C8E46B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93CCCC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C88BB6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489E80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996782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4C8C71DE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53C87B65" w14:textId="77777777" w:rsidTr="000E6A54">
        <w:trPr>
          <w:trHeight w:hRule="exact" w:val="48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6E703046" w14:textId="77777777" w:rsidR="00EF7270" w:rsidRPr="00F94EB3" w:rsidRDefault="00EF7270" w:rsidP="00F36EA2">
            <w:pPr>
              <w:pStyle w:val="TableParagraph"/>
              <w:spacing w:before="55" w:line="276" w:lineRule="auto"/>
              <w:ind w:left="21" w:right="305"/>
              <w:rPr>
                <w:sz w:val="16"/>
              </w:rPr>
            </w:pPr>
            <w:r w:rsidRPr="00F94EB3">
              <w:rPr>
                <w:sz w:val="16"/>
              </w:rPr>
              <w:t>261000 (SF9 SGTS) Standby Gas Treatment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0F8E98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82318A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574FB1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3D1349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BDC38A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A768C2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0EA949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25282E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275886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1FFAA1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82D352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95D229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504B34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505E7C04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7C23BD81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4D32B8A4" w14:textId="77777777" w:rsidR="00EF7270" w:rsidRPr="00F94EB3" w:rsidRDefault="00EF7270" w:rsidP="00F36EA2">
            <w:pPr>
              <w:pStyle w:val="TableParagraph"/>
              <w:spacing w:before="53" w:line="278" w:lineRule="auto"/>
              <w:ind w:left="21" w:right="528"/>
              <w:rPr>
                <w:sz w:val="16"/>
              </w:rPr>
            </w:pPr>
            <w:r w:rsidRPr="00F94EB3">
              <w:rPr>
                <w:sz w:val="16"/>
              </w:rPr>
              <w:t>262001 (SF6 AC) AC Electrical Distribution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DE25B7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FDB058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06FA8B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6A94A4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7945EB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201634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A4B40E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4051BF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30F630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05637D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6A83C0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F145A2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AD329B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31F41704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4898FAB2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022A01E4" w14:textId="77777777" w:rsidR="00EF7270" w:rsidRPr="00F94EB3" w:rsidRDefault="00EF7270" w:rsidP="00F36EA2">
            <w:pPr>
              <w:pStyle w:val="TableParagraph"/>
              <w:spacing w:before="53" w:line="278" w:lineRule="auto"/>
              <w:ind w:left="21" w:right="243"/>
              <w:rPr>
                <w:sz w:val="16"/>
              </w:rPr>
            </w:pPr>
            <w:r w:rsidRPr="00F94EB3">
              <w:rPr>
                <w:sz w:val="16"/>
              </w:rPr>
              <w:t>262002 (SF6 UPS) Uninterruptable Power Supply (AC/DC)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0973D6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51B6D6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8405F0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88B921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D70A62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5A2A3D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B747D8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F0122C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9A0DC2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B29A6A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7EBCF4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C7CAD5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613B44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0CF90748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6EAB4780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2FD65894" w14:textId="77777777" w:rsidR="00EF7270" w:rsidRPr="00F94EB3" w:rsidRDefault="00EF7270" w:rsidP="00F36EA2">
            <w:pPr>
              <w:pStyle w:val="TableParagraph"/>
              <w:spacing w:before="53" w:line="278" w:lineRule="auto"/>
              <w:ind w:left="21" w:right="510"/>
              <w:rPr>
                <w:sz w:val="16"/>
              </w:rPr>
            </w:pPr>
            <w:r w:rsidRPr="00F94EB3">
              <w:rPr>
                <w:sz w:val="16"/>
              </w:rPr>
              <w:t>263000 (SF6 DC) DC Electrical Distribution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D10FE6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FFCB10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C210E5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B2F4E6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0DEE35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1C43CF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064EBE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ABB2B5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97AF02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C5B63C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90EB25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3DB80A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6E44FF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4FDD0F93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67BEFFAF" w14:textId="77777777" w:rsidTr="000E6A54">
        <w:trPr>
          <w:trHeight w:hRule="exact" w:val="48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3BE2F62E" w14:textId="39367512" w:rsidR="00EF7270" w:rsidRPr="00F94EB3" w:rsidRDefault="00EF7270" w:rsidP="00F36EA2">
            <w:pPr>
              <w:pStyle w:val="TableParagraph"/>
              <w:spacing w:before="55" w:line="276" w:lineRule="auto"/>
              <w:ind w:left="21" w:right="519"/>
              <w:rPr>
                <w:sz w:val="16"/>
              </w:rPr>
            </w:pPr>
            <w:r w:rsidRPr="00F94EB3">
              <w:rPr>
                <w:sz w:val="16"/>
              </w:rPr>
              <w:t>264000 (SF6 EGE) Emergency Generators (Diesel/Jet)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D0B262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FC30E5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90A029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0120C6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F71E7F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FDDAD5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64F2FE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6ECA5C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FA0915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DF5A75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42115C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44E8D4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48F9A6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0423AD60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16B84AAB" w14:textId="77777777" w:rsidTr="000E6A54">
        <w:trPr>
          <w:trHeight w:hRule="exact" w:val="266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2563C52D" w14:textId="77777777" w:rsidR="00EF7270" w:rsidRPr="00F94EB3" w:rsidRDefault="00EF7270" w:rsidP="00F36EA2">
            <w:pPr>
              <w:pStyle w:val="TableParagraph"/>
              <w:spacing w:before="53"/>
              <w:ind w:left="21"/>
              <w:rPr>
                <w:sz w:val="16"/>
              </w:rPr>
            </w:pPr>
            <w:r w:rsidRPr="00F94EB3">
              <w:rPr>
                <w:sz w:val="16"/>
              </w:rPr>
              <w:t>300000 (SF8 IA) Instrument Air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F9018B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610848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2BA53C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12C5CA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DEBFD7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168776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FBA9AB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4CD491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279306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E42925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AF60DC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C7B0E70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7E5D0A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46827B12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1A061B49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37152F87" w14:textId="4558BFC9" w:rsidR="00EF7270" w:rsidRPr="00F94EB3" w:rsidRDefault="00EF7270" w:rsidP="00F36EA2">
            <w:pPr>
              <w:pStyle w:val="TableParagraph"/>
              <w:spacing w:before="53" w:line="278" w:lineRule="auto"/>
              <w:ind w:left="21" w:right="501"/>
              <w:rPr>
                <w:sz w:val="16"/>
              </w:rPr>
            </w:pPr>
            <w:r w:rsidRPr="00F94EB3">
              <w:rPr>
                <w:sz w:val="16"/>
              </w:rPr>
              <w:t>400000 (SF8 CC</w:t>
            </w:r>
            <w:r w:rsidR="00457C3B" w:rsidRPr="00F94EB3">
              <w:rPr>
                <w:sz w:val="16"/>
              </w:rPr>
              <w:t>W</w:t>
            </w:r>
            <w:r w:rsidRPr="00F94EB3">
              <w:rPr>
                <w:sz w:val="16"/>
              </w:rPr>
              <w:t>) Component Cooling Water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2CD2AB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3ED15DC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96C6F2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FF17AB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DFDC43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B5DC7A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7C2132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B66DC0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413A60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0D517E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A03166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37FD95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AC2C47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0CF7D07E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35456A52" w14:textId="77777777" w:rsidTr="000E6A54">
        <w:trPr>
          <w:trHeight w:hRule="exact" w:val="478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77518B1E" w14:textId="466A1B6D" w:rsidR="00EF7270" w:rsidRPr="00F94EB3" w:rsidRDefault="00EF7270" w:rsidP="00F36EA2">
            <w:pPr>
              <w:pStyle w:val="TableParagraph"/>
              <w:spacing w:before="53" w:line="278" w:lineRule="auto"/>
              <w:ind w:left="21" w:right="234"/>
              <w:rPr>
                <w:sz w:val="16"/>
              </w:rPr>
            </w:pPr>
            <w:r w:rsidRPr="00F94EB3">
              <w:rPr>
                <w:sz w:val="16"/>
              </w:rPr>
              <w:t>510000</w:t>
            </w:r>
            <w:r w:rsidRPr="00F94EB3">
              <w:rPr>
                <w:color w:val="0070C0"/>
                <w:sz w:val="16"/>
              </w:rPr>
              <w:t xml:space="preserve"> </w:t>
            </w:r>
            <w:r w:rsidRPr="00F94EB3">
              <w:rPr>
                <w:sz w:val="16"/>
              </w:rPr>
              <w:t>(SF4 SWS</w:t>
            </w:r>
            <w:ins w:id="50" w:author="Tindell, Brian" w:date="2021-03-08T15:25:00Z">
              <w:r w:rsidR="009A7250">
                <w:rPr>
                  <w:sz w:val="16"/>
                </w:rPr>
                <w:t>*</w:t>
              </w:r>
            </w:ins>
            <w:r w:rsidRPr="00F94EB3">
              <w:rPr>
                <w:sz w:val="16"/>
              </w:rPr>
              <w:t xml:space="preserve">) Service Water </w:t>
            </w:r>
            <w:del w:id="51" w:author="Tindell, Brian" w:date="2021-03-09T09:29:00Z">
              <w:r w:rsidRPr="00F94EB3" w:rsidDel="00D305E9">
                <w:rPr>
                  <w:sz w:val="16"/>
                </w:rPr>
                <w:delText>(Normal and Emergency)</w:delText>
              </w:r>
            </w:del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E5308A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2804AE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EC593D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CC6AEB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D28D6F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2CB24E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0652CE9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1CB49B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ED71445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C31766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098375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A90E4F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3ADC7E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1CDBBF45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6DA69955" w14:textId="77777777" w:rsidTr="000E6A54">
        <w:trPr>
          <w:trHeight w:hRule="exact" w:val="266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14:paraId="430CA4BB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71864B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DDC7E9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6EF17D4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16135B6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9566441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1250E2F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4420C16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7A9514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75A10DF3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3EA123B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6E3971E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242934DD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6" w:space="0" w:color="000000" w:themeColor="text1"/>
            </w:tcBorders>
          </w:tcPr>
          <w:p w14:paraId="5BDDC964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</w:tcPr>
          <w:p w14:paraId="6683E9A0" w14:textId="77777777" w:rsidR="00EF7270" w:rsidRPr="00F94EB3" w:rsidRDefault="00EF7270" w:rsidP="00F36EA2">
            <w:pPr>
              <w:rPr>
                <w:rFonts w:cs="Arial"/>
              </w:rPr>
            </w:pPr>
          </w:p>
        </w:tc>
      </w:tr>
      <w:tr w:rsidR="00EF7270" w:rsidRPr="00F94EB3" w14:paraId="2C4C9481" w14:textId="77777777" w:rsidTr="000E6A54">
        <w:trPr>
          <w:trHeight w:hRule="exact" w:val="487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6" w:space="0" w:color="000000" w:themeColor="text1"/>
            </w:tcBorders>
          </w:tcPr>
          <w:p w14:paraId="2B553589" w14:textId="77777777" w:rsidR="00EF7270" w:rsidRPr="00F94EB3" w:rsidRDefault="00EF7270" w:rsidP="00F36EA2">
            <w:pPr>
              <w:pStyle w:val="TableParagraph"/>
              <w:spacing w:before="69"/>
              <w:ind w:left="21"/>
              <w:rPr>
                <w:sz w:val="16"/>
              </w:rPr>
            </w:pPr>
            <w:r w:rsidRPr="00F94EB3">
              <w:rPr>
                <w:sz w:val="16"/>
              </w:rPr>
              <w:t>K/A Category Point Totals:</w:t>
            </w: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7EF392B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150A7C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E40B4A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43609D6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6C834DC2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6" w:space="0" w:color="000000" w:themeColor="text1"/>
            </w:tcBorders>
          </w:tcPr>
          <w:p w14:paraId="044B0769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4" w:space="0" w:color="000000"/>
            </w:tcBorders>
          </w:tcPr>
          <w:p w14:paraId="4D680B6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D7D2D9" w:themeFill="accent6" w:themeFillTint="66"/>
          </w:tcPr>
          <w:p w14:paraId="2B8A5A77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14:paraId="75BD5E38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</w:tcPr>
          <w:p w14:paraId="7CD4861F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269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D7D2D9" w:themeFill="accent6" w:themeFillTint="66"/>
          </w:tcPr>
          <w:p w14:paraId="002A562A" w14:textId="77777777" w:rsidR="00EF7270" w:rsidRPr="00F94EB3" w:rsidRDefault="00EF7270" w:rsidP="00F36EA2">
            <w:pPr>
              <w:rPr>
                <w:rFonts w:cs="Arial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6" w:space="0" w:color="000000" w:themeColor="text1"/>
            </w:tcBorders>
          </w:tcPr>
          <w:p w14:paraId="73384952" w14:textId="77777777" w:rsidR="00EF7270" w:rsidRPr="00F94EB3" w:rsidRDefault="00EF7270" w:rsidP="00F36EA2">
            <w:pPr>
              <w:pStyle w:val="TableParagraph"/>
              <w:spacing w:before="69"/>
              <w:ind w:left="35"/>
              <w:rPr>
                <w:sz w:val="16"/>
              </w:rPr>
            </w:pPr>
            <w:r w:rsidRPr="00F94EB3">
              <w:rPr>
                <w:sz w:val="16"/>
              </w:rPr>
              <w:t>Group Point Total: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6" w:space="0" w:color="000000" w:themeColor="text1"/>
              <w:bottom w:val="double" w:sz="6" w:space="0" w:color="000000"/>
              <w:right w:val="single" w:sz="4" w:space="0" w:color="000000"/>
            </w:tcBorders>
          </w:tcPr>
          <w:p w14:paraId="5161B43E" w14:textId="77777777" w:rsidR="00EF7270" w:rsidRPr="00F94EB3" w:rsidRDefault="00EF7270" w:rsidP="00F36EA2">
            <w:pPr>
              <w:pStyle w:val="TableParagraph"/>
              <w:spacing w:before="69"/>
              <w:ind w:left="18" w:right="53"/>
              <w:jc w:val="center"/>
              <w:rPr>
                <w:sz w:val="16"/>
              </w:rPr>
            </w:pPr>
            <w:r w:rsidRPr="00F94EB3">
              <w:rPr>
                <w:sz w:val="16"/>
              </w:rPr>
              <w:t>26/5</w:t>
            </w:r>
          </w:p>
        </w:tc>
      </w:tr>
    </w:tbl>
    <w:tbl>
      <w:tblPr>
        <w:tblpPr w:leftFromText="180" w:rightFromText="180" w:vertAnchor="text" w:horzAnchor="margin" w:tblpY="-107"/>
        <w:tblW w:w="1025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doub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0"/>
        <w:gridCol w:w="266"/>
        <w:gridCol w:w="268"/>
        <w:gridCol w:w="266"/>
        <w:gridCol w:w="268"/>
        <w:gridCol w:w="266"/>
        <w:gridCol w:w="268"/>
        <w:gridCol w:w="266"/>
        <w:gridCol w:w="268"/>
        <w:gridCol w:w="268"/>
        <w:gridCol w:w="266"/>
        <w:gridCol w:w="271"/>
        <w:gridCol w:w="2678"/>
        <w:gridCol w:w="440"/>
        <w:gridCol w:w="490"/>
        <w:gridCol w:w="9"/>
      </w:tblGrid>
      <w:tr w:rsidR="001A4B7B" w:rsidRPr="0068777A" w14:paraId="1870CA16" w14:textId="77777777" w:rsidTr="001A4B7B">
        <w:trPr>
          <w:trHeight w:hRule="exact" w:val="585"/>
        </w:trPr>
        <w:tc>
          <w:tcPr>
            <w:tcW w:w="10258" w:type="dxa"/>
            <w:gridSpan w:val="16"/>
            <w:tcBorders>
              <w:bottom w:val="thickThinMediumGap" w:sz="9" w:space="0" w:color="000000" w:themeColor="text1"/>
            </w:tcBorders>
          </w:tcPr>
          <w:p w14:paraId="048C60F8" w14:textId="4274B2E4" w:rsidR="001A4B7B" w:rsidRPr="0068777A" w:rsidRDefault="001A4B7B" w:rsidP="001A4B7B">
            <w:pPr>
              <w:pStyle w:val="TableParagraph"/>
              <w:tabs>
                <w:tab w:val="left" w:pos="4132"/>
                <w:tab w:val="left" w:pos="8632"/>
              </w:tabs>
              <w:spacing w:before="113"/>
              <w:ind w:left="3679" w:right="379" w:hanging="3658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lastRenderedPageBreak/>
              <w:t xml:space="preserve">Form 4.1-BWR </w:t>
            </w:r>
            <w:r w:rsidRPr="0068777A">
              <w:rPr>
                <w:sz w:val="16"/>
                <w:szCs w:val="16"/>
              </w:rPr>
              <w:tab/>
            </w:r>
            <w:r w:rsidRPr="0068777A">
              <w:rPr>
                <w:sz w:val="16"/>
                <w:szCs w:val="16"/>
              </w:rPr>
              <w:tab/>
              <w:t>BWR</w:t>
            </w:r>
            <w:r w:rsidRPr="0068777A">
              <w:rPr>
                <w:spacing w:val="-5"/>
                <w:sz w:val="16"/>
                <w:szCs w:val="16"/>
              </w:rPr>
              <w:t xml:space="preserve"> </w:t>
            </w:r>
            <w:r w:rsidRPr="0068777A">
              <w:rPr>
                <w:sz w:val="16"/>
                <w:szCs w:val="16"/>
              </w:rPr>
              <w:t>Examination</w:t>
            </w:r>
            <w:r w:rsidRPr="0068777A">
              <w:rPr>
                <w:spacing w:val="-3"/>
                <w:sz w:val="16"/>
                <w:szCs w:val="16"/>
              </w:rPr>
              <w:t xml:space="preserve"> </w:t>
            </w:r>
            <w:r w:rsidRPr="0068777A">
              <w:rPr>
                <w:sz w:val="16"/>
                <w:szCs w:val="16"/>
              </w:rPr>
              <w:t xml:space="preserve">Outline </w:t>
            </w:r>
            <w:r w:rsidRPr="0068777A">
              <w:rPr>
                <w:sz w:val="16"/>
                <w:szCs w:val="16"/>
              </w:rPr>
              <w:tab/>
              <w:t xml:space="preserve">Page 5      </w:t>
            </w:r>
            <w:r w:rsidRPr="0068777A">
              <w:rPr>
                <w:w w:val="99"/>
                <w:sz w:val="16"/>
                <w:szCs w:val="16"/>
              </w:rPr>
              <w:t xml:space="preserve"> </w:t>
            </w:r>
            <w:r w:rsidRPr="0068777A">
              <w:rPr>
                <w:sz w:val="16"/>
                <w:szCs w:val="16"/>
              </w:rPr>
              <w:t xml:space="preserve">Plant </w:t>
            </w:r>
            <w:proofErr w:type="spellStart"/>
            <w:ins w:id="52" w:author="Wachutka, Jeremy" w:date="2021-06-09T08:33:00Z">
              <w:r w:rsidR="00547AA0">
                <w:rPr>
                  <w:sz w:val="16"/>
                  <w:szCs w:val="16"/>
                </w:rPr>
                <w:t>Plant</w:t>
              </w:r>
              <w:proofErr w:type="spellEnd"/>
              <w:r w:rsidR="00547AA0">
                <w:rPr>
                  <w:sz w:val="16"/>
                  <w:szCs w:val="16"/>
                </w:rPr>
                <w:t xml:space="preserve"> </w:t>
              </w:r>
            </w:ins>
            <w:r w:rsidRPr="0068777A">
              <w:rPr>
                <w:sz w:val="16"/>
                <w:szCs w:val="16"/>
              </w:rPr>
              <w:t>Systems—Tier 2/Group 2</w:t>
            </w:r>
            <w:r w:rsidRPr="0068777A">
              <w:rPr>
                <w:spacing w:val="-18"/>
                <w:sz w:val="16"/>
                <w:szCs w:val="16"/>
              </w:rPr>
              <w:t xml:space="preserve"> </w:t>
            </w:r>
            <w:r w:rsidRPr="0068777A">
              <w:rPr>
                <w:sz w:val="16"/>
                <w:szCs w:val="16"/>
              </w:rPr>
              <w:t>(RO/SRO)</w:t>
            </w:r>
          </w:p>
        </w:tc>
      </w:tr>
      <w:tr w:rsidR="001A4B7B" w:rsidRPr="0068777A" w14:paraId="419B9CEC" w14:textId="77777777" w:rsidTr="001A4B7B">
        <w:trPr>
          <w:gridAfter w:val="1"/>
          <w:wAfter w:w="9" w:type="dxa"/>
          <w:trHeight w:hRule="exact" w:val="360"/>
        </w:trPr>
        <w:tc>
          <w:tcPr>
            <w:tcW w:w="3700" w:type="dxa"/>
            <w:tcBorders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A05661D" w14:textId="77777777" w:rsidR="001A4B7B" w:rsidRPr="0068777A" w:rsidRDefault="001A4B7B" w:rsidP="001A4B7B">
            <w:pPr>
              <w:pStyle w:val="TableParagraph"/>
              <w:spacing w:before="113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System # / Name</w:t>
            </w:r>
          </w:p>
        </w:tc>
        <w:tc>
          <w:tcPr>
            <w:tcW w:w="266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C2B423E" w14:textId="77777777" w:rsidR="001A4B7B" w:rsidRPr="0068777A" w:rsidRDefault="001A4B7B" w:rsidP="001A4B7B">
            <w:pPr>
              <w:pStyle w:val="TableParagraph"/>
              <w:spacing w:before="113"/>
              <w:ind w:left="47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K1</w:t>
            </w:r>
          </w:p>
        </w:tc>
        <w:tc>
          <w:tcPr>
            <w:tcW w:w="26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2995151" w14:textId="77777777" w:rsidR="001A4B7B" w:rsidRPr="0068777A" w:rsidRDefault="001A4B7B" w:rsidP="001A4B7B">
            <w:pPr>
              <w:pStyle w:val="TableParagraph"/>
              <w:spacing w:before="113"/>
              <w:ind w:left="47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K2</w:t>
            </w:r>
          </w:p>
        </w:tc>
        <w:tc>
          <w:tcPr>
            <w:tcW w:w="266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D14F96" w14:textId="77777777" w:rsidR="001A4B7B" w:rsidRPr="0068777A" w:rsidRDefault="001A4B7B" w:rsidP="001A4B7B">
            <w:pPr>
              <w:pStyle w:val="TableParagraph"/>
              <w:spacing w:before="113"/>
              <w:ind w:left="47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K3</w:t>
            </w:r>
          </w:p>
        </w:tc>
        <w:tc>
          <w:tcPr>
            <w:tcW w:w="26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E7326A" w14:textId="77777777" w:rsidR="001A4B7B" w:rsidRPr="0068777A" w:rsidRDefault="001A4B7B" w:rsidP="001A4B7B">
            <w:pPr>
              <w:pStyle w:val="TableParagraph"/>
              <w:spacing w:before="113"/>
              <w:ind w:left="47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K4</w:t>
            </w:r>
          </w:p>
        </w:tc>
        <w:tc>
          <w:tcPr>
            <w:tcW w:w="266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685EF57" w14:textId="77777777" w:rsidR="001A4B7B" w:rsidRPr="0068777A" w:rsidRDefault="001A4B7B" w:rsidP="001A4B7B">
            <w:pPr>
              <w:pStyle w:val="TableParagraph"/>
              <w:spacing w:before="113"/>
              <w:ind w:left="47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K5</w:t>
            </w:r>
          </w:p>
        </w:tc>
        <w:tc>
          <w:tcPr>
            <w:tcW w:w="26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3BA68F" w14:textId="77777777" w:rsidR="001A4B7B" w:rsidRPr="0068777A" w:rsidRDefault="001A4B7B" w:rsidP="001A4B7B">
            <w:pPr>
              <w:pStyle w:val="TableParagraph"/>
              <w:spacing w:before="113"/>
              <w:ind w:left="47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K6</w:t>
            </w:r>
          </w:p>
        </w:tc>
        <w:tc>
          <w:tcPr>
            <w:tcW w:w="266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A71A081" w14:textId="77777777" w:rsidR="001A4B7B" w:rsidRPr="0068777A" w:rsidRDefault="001A4B7B" w:rsidP="001A4B7B">
            <w:pPr>
              <w:pStyle w:val="TableParagraph"/>
              <w:spacing w:before="113"/>
              <w:ind w:left="47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A1</w:t>
            </w:r>
          </w:p>
        </w:tc>
        <w:tc>
          <w:tcPr>
            <w:tcW w:w="268" w:type="dxa"/>
            <w:tcBorders>
              <w:top w:val="single" w:sz="12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  <w:vAlign w:val="center"/>
          </w:tcPr>
          <w:p w14:paraId="04274591" w14:textId="77777777" w:rsidR="001A4B7B" w:rsidRPr="0068777A" w:rsidRDefault="001A4B7B" w:rsidP="001A4B7B">
            <w:pPr>
              <w:pStyle w:val="TableParagraph"/>
              <w:spacing w:before="113"/>
              <w:ind w:left="50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A2</w:t>
            </w:r>
          </w:p>
        </w:tc>
        <w:tc>
          <w:tcPr>
            <w:tcW w:w="26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A470D6" w14:textId="77777777" w:rsidR="001A4B7B" w:rsidRPr="0068777A" w:rsidRDefault="001A4B7B" w:rsidP="001A4B7B">
            <w:pPr>
              <w:pStyle w:val="TableParagraph"/>
              <w:spacing w:before="113"/>
              <w:ind w:left="42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A3</w:t>
            </w:r>
          </w:p>
        </w:tc>
        <w:tc>
          <w:tcPr>
            <w:tcW w:w="266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C89C58A" w14:textId="77777777" w:rsidR="001A4B7B" w:rsidRPr="0068777A" w:rsidRDefault="001A4B7B" w:rsidP="001A4B7B">
            <w:pPr>
              <w:pStyle w:val="TableParagraph"/>
              <w:spacing w:before="113"/>
              <w:ind w:left="45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A4</w:t>
            </w:r>
          </w:p>
        </w:tc>
        <w:tc>
          <w:tcPr>
            <w:tcW w:w="271" w:type="dxa"/>
            <w:tcBorders>
              <w:top w:val="single" w:sz="12" w:space="0" w:color="000000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  <w:vAlign w:val="center"/>
          </w:tcPr>
          <w:p w14:paraId="5C6C2C74" w14:textId="77777777" w:rsidR="001A4B7B" w:rsidRPr="0068777A" w:rsidRDefault="001A4B7B" w:rsidP="001A4B7B">
            <w:pPr>
              <w:pStyle w:val="TableParagraph"/>
              <w:spacing w:before="113"/>
              <w:ind w:left="55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G</w:t>
            </w:r>
          </w:p>
        </w:tc>
        <w:tc>
          <w:tcPr>
            <w:tcW w:w="267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3881" w14:textId="77777777" w:rsidR="001A4B7B" w:rsidRPr="0068777A" w:rsidRDefault="001A4B7B" w:rsidP="001A4B7B">
            <w:pPr>
              <w:pStyle w:val="TableParagraph"/>
              <w:spacing w:before="113"/>
              <w:ind w:left="936" w:right="93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K/A Topic(s)</w:t>
            </w:r>
          </w:p>
        </w:tc>
        <w:tc>
          <w:tcPr>
            <w:tcW w:w="44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36E88F4" w14:textId="77777777" w:rsidR="001A4B7B" w:rsidRPr="0068777A" w:rsidRDefault="001A4B7B" w:rsidP="001A4B7B">
            <w:pPr>
              <w:pStyle w:val="TableParagraph"/>
              <w:spacing w:before="113"/>
              <w:ind w:left="125" w:right="124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IR</w:t>
            </w:r>
          </w:p>
        </w:tc>
        <w:tc>
          <w:tcPr>
            <w:tcW w:w="490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3288B52F" w14:textId="77777777" w:rsidR="001A4B7B" w:rsidRPr="0068777A" w:rsidRDefault="001A4B7B" w:rsidP="001A4B7B">
            <w:pPr>
              <w:pStyle w:val="TableParagraph"/>
              <w:spacing w:before="113"/>
              <w:ind w:right="164"/>
              <w:rPr>
                <w:sz w:val="16"/>
                <w:szCs w:val="16"/>
              </w:rPr>
            </w:pPr>
            <w:r w:rsidRPr="0068777A">
              <w:rPr>
                <w:w w:val="99"/>
                <w:sz w:val="16"/>
                <w:szCs w:val="16"/>
              </w:rPr>
              <w:t>#</w:t>
            </w:r>
          </w:p>
        </w:tc>
      </w:tr>
      <w:tr w:rsidR="001A4B7B" w:rsidRPr="0068777A" w14:paraId="41A08E68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DFE334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201001 (SF1 CRDH) CRD Hydraulic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1BF0B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EEB0D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02F47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6909D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AC499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8EF0D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B9D4D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D276EE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D5BD1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C36E2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A6679F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617C0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DFF21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056EBC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7C3E5299" w14:textId="77777777" w:rsidTr="001A4B7B">
        <w:trPr>
          <w:gridAfter w:val="1"/>
          <w:wAfter w:w="9" w:type="dxa"/>
          <w:trHeight w:hRule="exact" w:val="283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840672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201002 (SF1 RMCS) Reactor Manual Control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F8150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4AE68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7A01F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A91FA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2FAD0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0E705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F972C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4B62C9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D8878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D3F92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B09D5A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5595D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62723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CC3526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184C3711" w14:textId="77777777" w:rsidTr="001A4B7B">
        <w:trPr>
          <w:gridAfter w:val="1"/>
          <w:wAfter w:w="9" w:type="dxa"/>
          <w:trHeight w:hRule="exact" w:val="411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F3B575" w14:textId="77777777" w:rsidR="001A4B7B" w:rsidRPr="0068777A" w:rsidRDefault="001A4B7B" w:rsidP="001A4B7B">
            <w:pPr>
              <w:pStyle w:val="TableParagraph"/>
              <w:spacing w:before="44" w:line="158" w:lineRule="exact"/>
              <w:ind w:left="21" w:right="623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201003 (SF1 CRDM) Control Rod and Drive Mechanism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854FB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4F6C2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F5041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AB8E3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57CEC3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7DDD7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A59A3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B18DE4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13540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8A95E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3A4F20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E65BE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60607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D61B43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28722E75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EE955C7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201004 (SF7 RSCS) Rod Sequence Control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8C7B8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6BA16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1C424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26ED9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7681B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5C2A7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D6234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C139E8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B65F8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7CF71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71F4CC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D11C9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42FD2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7F6F71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7409464D" w14:textId="77777777" w:rsidTr="001A4B7B">
        <w:trPr>
          <w:gridAfter w:val="1"/>
          <w:wAfter w:w="9" w:type="dxa"/>
          <w:trHeight w:hRule="exact" w:val="411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6D1712" w14:textId="77777777" w:rsidR="001A4B7B" w:rsidRPr="0068777A" w:rsidRDefault="001A4B7B" w:rsidP="001A4B7B">
            <w:pPr>
              <w:pStyle w:val="TableParagraph"/>
              <w:spacing w:before="36"/>
              <w:ind w:left="21" w:right="444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201005 (SF1, SF7 RCIS) Rod Control and Information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1ADBD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7099D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CA21D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82494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41AD1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99263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5BD8F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E9E113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06E39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54F43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629A0D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0C678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EC261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27F2DB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30F2C19B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DAF81A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201006 (SF7 RWMS) Rod Worth Minimizer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6CC84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4CF70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AEC00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0ACF8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C90E5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39043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62A6B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DA1947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C8791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DAFAA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6CE4CC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63668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60F76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E00D4D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768E28F7" w14:textId="77777777" w:rsidTr="001A4B7B">
        <w:trPr>
          <w:gridAfter w:val="1"/>
          <w:wAfter w:w="9" w:type="dxa"/>
          <w:trHeight w:hRule="exact" w:val="283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FA2E73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202001 (SF1, SF4 RS) Recirculation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D4D52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014DC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1259D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70E231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64FED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191AE5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D9FB7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1912FD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E43D1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0979C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A924F0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EF1AD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E636C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ED117E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3379F4DC" w14:textId="77777777" w:rsidTr="001A4B7B">
        <w:trPr>
          <w:gridAfter w:val="1"/>
          <w:wAfter w:w="9" w:type="dxa"/>
          <w:trHeight w:hRule="exact" w:val="333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C69333" w14:textId="77777777" w:rsidR="001A4B7B" w:rsidRPr="0068777A" w:rsidRDefault="001A4B7B" w:rsidP="001A4B7B">
            <w:pPr>
              <w:pStyle w:val="TableParagraph"/>
              <w:spacing w:before="39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202002 (SF1 RSCTL) Recirculation Flow Control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09F4F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06FDE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4812F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0B509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205F3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F0B19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D8EEB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94A3FD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80DE4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DBE6D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134986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C7ABB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14695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6194BB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6D8E1BDE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B365CD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204000 (SF2 RWCU) Reactor Water Cleanup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55470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93DF4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E9253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45B66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72635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59814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C172F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165007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D0BE9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2D428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45E5B4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E051F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B539C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D76B1C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0F97B222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CFFCEB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214000 (SF7 RPIS) Rod Position Information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26CB8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5A627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7F5A9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C284D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6F9C1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C4636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26CEC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7D73FB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B5569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C8587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AF5C2B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3AB96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E7584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A321D3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636CAFE2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996C16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215001 (SF7 TIP) Traversing In-Core Probe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D4688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8B9CE8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356E6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D86EF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25802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B309A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86143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3C1BBC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4D6D3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63284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20DE59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2DC6F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36EE4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B5F55D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482E7C1E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A45355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215002 (SF7 RBMS) Rod Block Monitor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1DC2B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C4A4D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F5110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9AADC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0997B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0E1AF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2CC37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85317A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BE30D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64682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BFD1F1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9DF37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930FA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ACC3C3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3EB6E6CE" w14:textId="77777777" w:rsidTr="001A4B7B">
        <w:trPr>
          <w:gridAfter w:val="1"/>
          <w:wAfter w:w="9" w:type="dxa"/>
          <w:trHeight w:hRule="exact" w:val="306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5C73F3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216000 (SF7 NBI) Nuclear Boiler Instrumentation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D8FE1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98261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9F9747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F55FE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6D11F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57CE0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88E34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184D05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38C15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5E017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46C255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E1BAC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7FA6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3DF0B0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0E038B1B" w14:textId="77777777" w:rsidTr="001A4B7B">
        <w:trPr>
          <w:gridAfter w:val="1"/>
          <w:wAfter w:w="9" w:type="dxa"/>
          <w:trHeight w:hRule="exact" w:val="411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C14FD2" w14:textId="77777777" w:rsidR="001A4B7B" w:rsidRPr="0068777A" w:rsidRDefault="001A4B7B" w:rsidP="001A4B7B">
            <w:pPr>
              <w:pStyle w:val="TableParagraph"/>
              <w:spacing w:before="39" w:line="160" w:lineRule="exact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219000 (SF5 RHR SPC) RHR/LPCI:</w:t>
            </w:r>
          </w:p>
          <w:p w14:paraId="581FDCBE" w14:textId="77777777" w:rsidR="001A4B7B" w:rsidRPr="0068777A" w:rsidRDefault="001A4B7B" w:rsidP="001A4B7B">
            <w:pPr>
              <w:pStyle w:val="TableParagraph"/>
              <w:spacing w:line="160" w:lineRule="exact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Torus/Suppression Pool Cooling Mode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643A5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1FFDB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553FF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8351D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E6F1D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D92F1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102C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103D88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962C7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34123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7ABAB1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D0370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DACF1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246B7B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252CF602" w14:textId="77777777" w:rsidTr="001A4B7B">
        <w:trPr>
          <w:gridAfter w:val="1"/>
          <w:wAfter w:w="9" w:type="dxa"/>
          <w:trHeight w:hRule="exact" w:val="411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FC3C30" w14:textId="77777777" w:rsidR="001A4B7B" w:rsidRPr="0068777A" w:rsidRDefault="001A4B7B" w:rsidP="001A4B7B">
            <w:pPr>
              <w:pStyle w:val="TableParagraph"/>
              <w:spacing w:before="36"/>
              <w:ind w:left="21" w:right="553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223001 (SF5 PCS) Primary Containment and Auxiliaries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9DCBD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A0C44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95B55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5AF8F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0DE93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B8690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A2E68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D7365F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1CB91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F5458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B7A13D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58860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1ADA1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12C8D1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02F80EF5" w14:textId="77777777" w:rsidTr="001A4B7B">
        <w:trPr>
          <w:gridAfter w:val="1"/>
          <w:wAfter w:w="9" w:type="dxa"/>
          <w:trHeight w:hRule="exact" w:val="411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E677FB" w14:textId="77777777" w:rsidR="001A4B7B" w:rsidRPr="0068777A" w:rsidRDefault="001A4B7B" w:rsidP="001A4B7B">
            <w:pPr>
              <w:pStyle w:val="TableParagraph"/>
              <w:spacing w:before="36" w:line="161" w:lineRule="exact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226001 (SF5 RHR CSS) RHR/LPCI: Containment</w:t>
            </w:r>
          </w:p>
          <w:p w14:paraId="4C95A193" w14:textId="77777777" w:rsidR="001A4B7B" w:rsidRPr="0068777A" w:rsidRDefault="001A4B7B" w:rsidP="001A4B7B">
            <w:pPr>
              <w:pStyle w:val="TableParagraph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Spray Mode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646E3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E486A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0E6C4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5C3E0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C362E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B6751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B7A5A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15B333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C8915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7C473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1C5D56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9A013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2D07B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28E2A4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7D885A05" w14:textId="77777777" w:rsidTr="001A4B7B">
        <w:trPr>
          <w:gridAfter w:val="1"/>
          <w:wAfter w:w="9" w:type="dxa"/>
          <w:trHeight w:hRule="exact" w:val="408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626C7A" w14:textId="77777777" w:rsidR="001A4B7B" w:rsidRPr="0068777A" w:rsidRDefault="001A4B7B" w:rsidP="001A4B7B">
            <w:pPr>
              <w:pStyle w:val="TableParagraph"/>
              <w:spacing w:before="36" w:line="161" w:lineRule="exact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230000 (SF5 RHR SPS) RHR/LPCI:</w:t>
            </w:r>
          </w:p>
          <w:p w14:paraId="37E842E3" w14:textId="77777777" w:rsidR="001A4B7B" w:rsidRPr="0068777A" w:rsidRDefault="001A4B7B" w:rsidP="001A4B7B">
            <w:pPr>
              <w:pStyle w:val="TableParagraph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Torus/Suppression Pool Spray Mode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45AE2A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B56EB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64503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665EF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5615C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8E4A4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C4A7F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66B7EB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E9659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E9FD9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3B226C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867E7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AEF48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0E7893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578CF8A4" w14:textId="77777777" w:rsidTr="001A4B7B">
        <w:trPr>
          <w:gridAfter w:val="1"/>
          <w:wAfter w:w="9" w:type="dxa"/>
          <w:trHeight w:hRule="exact" w:val="243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F27E01" w14:textId="77777777" w:rsidR="001A4B7B" w:rsidRPr="0068777A" w:rsidRDefault="001A4B7B" w:rsidP="001A4B7B">
            <w:pPr>
              <w:pStyle w:val="TableParagraph"/>
              <w:spacing w:before="39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233000 (SF9 FPCCU) Fuel Pool Cooling/Cleanup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D8E6D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1DD24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17C7E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5CBCE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8283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BC6DB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CA299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7A9BE4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5F657E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97212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EDF555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D8EC3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EA505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4C1833E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40F2ED60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62B9AD8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234000 (SF8 FH) Fuel Handling Equipment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1E0468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3FF999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FB508A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F1AE3B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59F8C0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4CC7FA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449F49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4395DA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7C9F7B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A3084E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268CF2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DF7DE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EE015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EB6AC0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580D9D05" w14:textId="77777777" w:rsidTr="001A4B7B">
        <w:trPr>
          <w:gridAfter w:val="1"/>
          <w:wAfter w:w="9" w:type="dxa"/>
          <w:trHeight w:hRule="exact" w:val="252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894B86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239001 (SF3, SF4 MRSS) Main and Reheat Steam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2330B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11B36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1D449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DD7FE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81282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EE021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D3D0D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B01000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6A367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B7BEE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524928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16AF6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547C4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0318D7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1DD4B518" w14:textId="77777777" w:rsidTr="001A4B7B">
        <w:trPr>
          <w:gridAfter w:val="1"/>
          <w:wAfter w:w="9" w:type="dxa"/>
          <w:trHeight w:hRule="exact" w:val="411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4DB3E4" w14:textId="77777777" w:rsidR="001A4B7B" w:rsidRPr="0068777A" w:rsidRDefault="001A4B7B" w:rsidP="001A4B7B">
            <w:pPr>
              <w:pStyle w:val="TableParagraph"/>
              <w:spacing w:before="36"/>
              <w:ind w:left="21" w:right="156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239003 (SF9 MSIVLC) Main Steam Isolation Valve Leakage Control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FAFAF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7A6DA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CCB78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A930B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BF071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7FEE0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DC236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84695C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ED0D6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28B41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7909CC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DA9B3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82480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313133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437E3F3A" w14:textId="77777777" w:rsidTr="001A4B7B">
        <w:trPr>
          <w:gridAfter w:val="1"/>
          <w:wAfter w:w="9" w:type="dxa"/>
          <w:trHeight w:hRule="exact" w:val="408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340F39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241000 (SF3 RTPRS) Reactor/Turbine Pressure Regulating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38A55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2BFE2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C3030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58E97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01F2C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CB364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EEED6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4177D6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3306E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9D8D8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B4AA52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AE4C0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A70B8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972C86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12E2258E" w14:textId="77777777" w:rsidTr="001A4B7B">
        <w:trPr>
          <w:gridAfter w:val="1"/>
          <w:wAfter w:w="9" w:type="dxa"/>
          <w:trHeight w:hRule="exact" w:val="411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4C7600" w14:textId="77777777" w:rsidR="001A4B7B" w:rsidRPr="0068777A" w:rsidRDefault="001A4B7B" w:rsidP="001A4B7B">
            <w:pPr>
              <w:pStyle w:val="TableParagraph"/>
              <w:spacing w:before="44" w:line="158" w:lineRule="exact"/>
              <w:ind w:left="21" w:right="-150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245000 (SF4 MTGEN) Main</w:t>
            </w:r>
            <w:r>
              <w:rPr>
                <w:sz w:val="16"/>
                <w:szCs w:val="16"/>
              </w:rPr>
              <w:t xml:space="preserve"> </w:t>
            </w:r>
            <w:r w:rsidRPr="0068777A">
              <w:rPr>
                <w:sz w:val="16"/>
                <w:szCs w:val="16"/>
              </w:rPr>
              <w:t>Turbine Generator/Auxiliary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57C75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878A0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63F0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6DA4C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570B9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6524A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3D0C3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C0A6E2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2F9AC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52171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04BBF4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F66B1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77898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0E3EC0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052CCBF8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C772BC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256000 (SF2 CDS) Condensate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8947F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9B05B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36B9F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88D79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4027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A0638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1818E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07F1E7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C1AEC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5BBEF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6B926E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162F6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265BB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89848C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719C924D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999C46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259001 (SF2 FWS) Feedwater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0CDF3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DC9DF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A419B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7B624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767E6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DD421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3D373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507BD7B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0EDA0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CE020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83079B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BA640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9B643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F6144E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08511801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A58C03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268000 (SF9 RW) Radwaste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F9024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D8C6D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51F62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5D4F9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C4609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2BAC59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3C17C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6696E9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C5226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C67B9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77F974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DBA00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97754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757AEFD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6189542D" w14:textId="77777777" w:rsidTr="001A4B7B">
        <w:trPr>
          <w:gridAfter w:val="1"/>
          <w:wAfter w:w="9" w:type="dxa"/>
          <w:trHeight w:hRule="exact" w:val="283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1297AF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 xml:space="preserve">271000 (SF9 OG) </w:t>
            </w:r>
            <w:proofErr w:type="spellStart"/>
            <w:r w:rsidRPr="0068777A">
              <w:rPr>
                <w:sz w:val="16"/>
                <w:szCs w:val="16"/>
              </w:rPr>
              <w:t>Offgas</w:t>
            </w:r>
            <w:proofErr w:type="spellEnd"/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51ECB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F20D2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3EF7C9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8C7F0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F13FD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2A622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00496F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B1F392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E036F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A9FC4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740C38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99FCA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7EF1C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10F42F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39879348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C6F2224" w14:textId="77777777" w:rsidR="001A4B7B" w:rsidRPr="0068777A" w:rsidRDefault="001A4B7B" w:rsidP="001A4B7B">
            <w:pPr>
              <w:pStyle w:val="TableParagraph"/>
              <w:spacing w:before="39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272000 (SF7, SF9 RMS) Radiation Monitoring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7DB4D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9070C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4465A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FD8BB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E4EA1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EF4E6D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49B82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B2B74E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30CAF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E721A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503A94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883362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CC088B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1149066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21474121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2A0048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286000 (SF8 FPS) Fire Protection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599CC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E14BB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22DD9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9B943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90E75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076A7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8BB9B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0603F3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66724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3A0DD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E30E9D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88201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244407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F6ADA5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085EB789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9A5CB0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288000 (SF9 PVS) Plant Ventilation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E2B3A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D125D0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8826E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48E60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5AC5A6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15EBE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08C55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2F87067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0F48E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6DECE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F25A82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B13C1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45ACFF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AE9048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181C6912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B3C130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290001 (SF5 SC) Secondary Containment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070DA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CA48B5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83C08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C7D24F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FF636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96550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14957E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5BEB2C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DE59E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2C07A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642E5A7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52A94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B340AC4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568DC71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0A108AF0" w14:textId="77777777" w:rsidTr="001A4B7B">
        <w:trPr>
          <w:gridAfter w:val="1"/>
          <w:wAfter w:w="9" w:type="dxa"/>
          <w:trHeight w:hRule="exact" w:val="283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F7A099" w14:textId="77777777" w:rsidR="001A4B7B" w:rsidRPr="0068777A" w:rsidRDefault="001A4B7B" w:rsidP="001A4B7B">
            <w:pPr>
              <w:pStyle w:val="TableParagraph"/>
              <w:spacing w:before="36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290003 (SF9 CRV) Control Room Ventilation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D8C4E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05C78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C44D2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D0931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A846A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AB585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68321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C571A5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9B327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0EC8AA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D8FE6B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9296E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6B3098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3D809CE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74D3E8BE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AEC911" w14:textId="77777777" w:rsidR="001A4B7B" w:rsidRPr="0068777A" w:rsidRDefault="001A4B7B" w:rsidP="001A4B7B">
            <w:pPr>
              <w:pStyle w:val="TableParagraph"/>
              <w:spacing w:before="39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290002 (SF4 RVI) Reactor Vessel Internals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7646DA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CEE59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4B013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67969C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DBBAE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9D1D6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87F011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B5AB4E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DB46C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363A7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3F6DFE1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B88EF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50994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0716129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2D17B879" w14:textId="77777777" w:rsidTr="001A4B7B">
        <w:trPr>
          <w:gridAfter w:val="1"/>
          <w:wAfter w:w="9" w:type="dxa"/>
          <w:trHeight w:hRule="exact" w:val="285"/>
        </w:trPr>
        <w:tc>
          <w:tcPr>
            <w:tcW w:w="3700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094C294" w14:textId="77777777" w:rsidR="001A4B7B" w:rsidRPr="0068777A" w:rsidRDefault="001A4B7B" w:rsidP="001A4B7B">
            <w:pPr>
              <w:pStyle w:val="TableParagraph"/>
              <w:spacing w:before="39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510</w:t>
            </w:r>
            <w:ins w:id="53" w:author="Tindell, Brian" w:date="2021-03-08T15:26:00Z">
              <w:r w:rsidRPr="0068777A">
                <w:rPr>
                  <w:sz w:val="16"/>
                  <w:szCs w:val="16"/>
                </w:rPr>
                <w:t>0</w:t>
              </w:r>
            </w:ins>
            <w:r w:rsidRPr="0068777A">
              <w:rPr>
                <w:sz w:val="16"/>
                <w:szCs w:val="16"/>
              </w:rPr>
              <w:t>01</w:t>
            </w:r>
            <w:r w:rsidRPr="0068777A">
              <w:rPr>
                <w:color w:val="0070C0"/>
                <w:sz w:val="16"/>
                <w:szCs w:val="16"/>
              </w:rPr>
              <w:t xml:space="preserve"> </w:t>
            </w:r>
            <w:r w:rsidRPr="0068777A">
              <w:rPr>
                <w:sz w:val="16"/>
                <w:szCs w:val="16"/>
              </w:rPr>
              <w:t>(SF8 CWS</w:t>
            </w:r>
            <w:ins w:id="54" w:author="Tindell, Brian" w:date="2021-03-08T15:26:00Z">
              <w:r w:rsidRPr="0068777A">
                <w:rPr>
                  <w:sz w:val="16"/>
                  <w:szCs w:val="16"/>
                </w:rPr>
                <w:t>*</w:t>
              </w:r>
            </w:ins>
            <w:r w:rsidRPr="0068777A">
              <w:rPr>
                <w:sz w:val="16"/>
                <w:szCs w:val="16"/>
              </w:rPr>
              <w:t>) Circulating Water</w:t>
            </w: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F95D7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A84675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7C6AB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17A61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4C44A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F2BB9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148D63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8810BD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B13C1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59E15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7625C068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5349C6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41EB4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62ECAF8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29B8924C" w14:textId="77777777" w:rsidTr="001A4B7B">
        <w:trPr>
          <w:gridAfter w:val="1"/>
          <w:wAfter w:w="9" w:type="dxa"/>
          <w:trHeight w:hRule="exact" w:val="300"/>
        </w:trPr>
        <w:tc>
          <w:tcPr>
            <w:tcW w:w="3700" w:type="dxa"/>
            <w:tcBorders>
              <w:top w:val="single" w:sz="6" w:space="0" w:color="000000" w:themeColor="text1"/>
              <w:right w:val="single" w:sz="6" w:space="0" w:color="000000" w:themeColor="text1"/>
            </w:tcBorders>
          </w:tcPr>
          <w:p w14:paraId="020CC44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3ED3058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4088D4A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5C53FB9D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1CE89F2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232EBBA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52E2457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4D8EF45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004083D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460EF84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475834A2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DE7F57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4" w:space="0" w:color="000000" w:themeColor="text1"/>
              <w:right w:val="single" w:sz="6" w:space="0" w:color="000000" w:themeColor="text1"/>
            </w:tcBorders>
          </w:tcPr>
          <w:p w14:paraId="66C1463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FAFF10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6" w:space="0" w:color="000000" w:themeColor="text1"/>
              <w:left w:val="single" w:sz="6" w:space="0" w:color="000000" w:themeColor="text1"/>
            </w:tcBorders>
          </w:tcPr>
          <w:p w14:paraId="3BBF01E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</w:tr>
      <w:tr w:rsidR="001A4B7B" w:rsidRPr="0068777A" w14:paraId="7E457CF1" w14:textId="77777777" w:rsidTr="001A4B7B">
        <w:trPr>
          <w:gridAfter w:val="1"/>
          <w:wAfter w:w="9" w:type="dxa"/>
          <w:trHeight w:hRule="exact" w:val="316"/>
        </w:trPr>
        <w:tc>
          <w:tcPr>
            <w:tcW w:w="3700" w:type="dxa"/>
            <w:tcBorders>
              <w:right w:val="single" w:sz="6" w:space="0" w:color="000000" w:themeColor="text1"/>
            </w:tcBorders>
          </w:tcPr>
          <w:p w14:paraId="28D13ADD" w14:textId="77777777" w:rsidR="001A4B7B" w:rsidRPr="0068777A" w:rsidRDefault="001A4B7B" w:rsidP="001A4B7B">
            <w:pPr>
              <w:pStyle w:val="TableParagraph"/>
              <w:spacing w:before="113"/>
              <w:ind w:left="21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K/A Category Point Totals:</w:t>
            </w:r>
          </w:p>
        </w:tc>
        <w:tc>
          <w:tcPr>
            <w:tcW w:w="266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DCBEE2C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37D0F8A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FC9D6D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D447277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5E8101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double" w:sz="4" w:space="0" w:color="000000" w:themeColor="text1"/>
              <w:left w:val="single" w:sz="6" w:space="0" w:color="000000" w:themeColor="text1"/>
              <w:right w:val="single" w:sz="4" w:space="0" w:color="000000" w:themeColor="text1"/>
            </w:tcBorders>
          </w:tcPr>
          <w:p w14:paraId="32BDA8BB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doub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0FEE321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double" w:sz="4" w:space="0" w:color="000000" w:themeColor="text1"/>
              <w:left w:val="single" w:sz="4" w:space="0" w:color="000000" w:themeColor="text1"/>
              <w:bottom w:val="double" w:sz="4" w:space="0" w:color="000000"/>
              <w:right w:val="single" w:sz="4" w:space="0" w:color="000000" w:themeColor="text1"/>
            </w:tcBorders>
            <w:shd w:val="clear" w:color="auto" w:fill="D7D2D9" w:themeFill="accent6" w:themeFillTint="66"/>
          </w:tcPr>
          <w:p w14:paraId="3D5C309F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8" w:type="dxa"/>
            <w:tcBorders>
              <w:top w:val="double" w:sz="4" w:space="0" w:color="000000" w:themeColor="text1"/>
              <w:left w:val="single" w:sz="4" w:space="0" w:color="000000" w:themeColor="text1"/>
              <w:bottom w:val="double" w:sz="4" w:space="0" w:color="000000"/>
              <w:right w:val="single" w:sz="4" w:space="0" w:color="000000" w:themeColor="text1"/>
            </w:tcBorders>
          </w:tcPr>
          <w:p w14:paraId="14C2101E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double" w:sz="4" w:space="0" w:color="000000" w:themeColor="text1"/>
              <w:left w:val="single" w:sz="4" w:space="0" w:color="000000" w:themeColor="text1"/>
              <w:bottom w:val="double" w:sz="4" w:space="0" w:color="000000"/>
              <w:right w:val="single" w:sz="4" w:space="0" w:color="000000" w:themeColor="text1"/>
            </w:tcBorders>
          </w:tcPr>
          <w:p w14:paraId="73F105E5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1" w:type="dxa"/>
            <w:tcBorders>
              <w:top w:val="double" w:sz="4" w:space="0" w:color="000000" w:themeColor="text1"/>
              <w:left w:val="single" w:sz="4" w:space="0" w:color="000000" w:themeColor="text1"/>
              <w:bottom w:val="double" w:sz="4" w:space="0" w:color="000000"/>
              <w:right w:val="single" w:sz="4" w:space="0" w:color="000000" w:themeColor="text1"/>
            </w:tcBorders>
            <w:shd w:val="clear" w:color="auto" w:fill="D7D2D9" w:themeFill="accent6" w:themeFillTint="66"/>
          </w:tcPr>
          <w:p w14:paraId="007C0879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78" w:type="dxa"/>
            <w:tcBorders>
              <w:top w:val="double" w:sz="4" w:space="0" w:color="000000" w:themeColor="text1"/>
              <w:left w:val="single" w:sz="4" w:space="0" w:color="000000" w:themeColor="text1"/>
              <w:right w:val="single" w:sz="6" w:space="0" w:color="000000" w:themeColor="text1"/>
            </w:tcBorders>
          </w:tcPr>
          <w:p w14:paraId="315DBB30" w14:textId="77777777" w:rsidR="001A4B7B" w:rsidRPr="0068777A" w:rsidRDefault="001A4B7B" w:rsidP="001A4B7B">
            <w:pPr>
              <w:pStyle w:val="TableParagraph"/>
              <w:spacing w:before="113"/>
              <w:ind w:left="35"/>
              <w:rPr>
                <w:sz w:val="16"/>
                <w:szCs w:val="16"/>
              </w:rPr>
            </w:pPr>
            <w:r w:rsidRPr="0068777A">
              <w:rPr>
                <w:sz w:val="16"/>
                <w:szCs w:val="16"/>
              </w:rPr>
              <w:t>Group Point Total:</w:t>
            </w:r>
          </w:p>
        </w:tc>
        <w:tc>
          <w:tcPr>
            <w:tcW w:w="44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73E2E0E0" w14:textId="77777777" w:rsidR="001A4B7B" w:rsidRPr="0068777A" w:rsidRDefault="001A4B7B" w:rsidP="001A4B7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tcBorders>
              <w:left w:val="single" w:sz="6" w:space="0" w:color="000000" w:themeColor="text1"/>
            </w:tcBorders>
          </w:tcPr>
          <w:p w14:paraId="61D9DECE" w14:textId="77777777" w:rsidR="001A4B7B" w:rsidRPr="0068777A" w:rsidRDefault="001A4B7B" w:rsidP="001A4B7B">
            <w:pPr>
              <w:pStyle w:val="TableParagraph"/>
              <w:spacing w:before="113"/>
              <w:ind w:right="126"/>
              <w:jc w:val="right"/>
              <w:rPr>
                <w:sz w:val="16"/>
                <w:szCs w:val="16"/>
              </w:rPr>
            </w:pPr>
            <w:r w:rsidRPr="0068777A">
              <w:rPr>
                <w:w w:val="95"/>
                <w:sz w:val="16"/>
                <w:szCs w:val="16"/>
              </w:rPr>
              <w:t>11/3</w:t>
            </w:r>
          </w:p>
        </w:tc>
      </w:tr>
    </w:tbl>
    <w:p w14:paraId="0EC07333" w14:textId="11AA0052" w:rsidR="00073206" w:rsidRPr="00F94EB3" w:rsidRDefault="00073206">
      <w:pPr>
        <w:spacing w:after="240"/>
        <w:rPr>
          <w:rFonts w:eastAsiaTheme="majorEastAsia" w:cs="Arial"/>
          <w:b/>
          <w:szCs w:val="24"/>
        </w:rPr>
      </w:pPr>
    </w:p>
    <w:p w14:paraId="41DB0655" w14:textId="77777777" w:rsidR="00187238" w:rsidRPr="00F94EB3" w:rsidRDefault="00187238">
      <w:pPr>
        <w:spacing w:after="240"/>
        <w:rPr>
          <w:rFonts w:eastAsiaTheme="majorEastAsia" w:cs="Arial"/>
          <w:b/>
          <w:szCs w:val="24"/>
        </w:rPr>
      </w:pPr>
    </w:p>
    <w:p w14:paraId="0128B8B5" w14:textId="3C18831F" w:rsidR="00D01FF3" w:rsidRPr="00F94EB3" w:rsidRDefault="6C19736E" w:rsidP="00DD6EEC">
      <w:pPr>
        <w:pStyle w:val="Heading3"/>
        <w:numPr>
          <w:ilvl w:val="2"/>
          <w:numId w:val="0"/>
        </w:numPr>
        <w:spacing w:after="220"/>
        <w:rPr>
          <w:rFonts w:ascii="Arial" w:hAnsi="Arial" w:cs="Arial"/>
        </w:rPr>
      </w:pPr>
      <w:r w:rsidRPr="6AB6DD82">
        <w:rPr>
          <w:rFonts w:ascii="Arial" w:hAnsi="Arial" w:cs="Arial"/>
        </w:rPr>
        <w:t xml:space="preserve">Form </w:t>
      </w:r>
      <w:r w:rsidR="6B11612B" w:rsidRPr="6AB6DD82">
        <w:rPr>
          <w:rFonts w:ascii="Arial" w:hAnsi="Arial" w:cs="Arial"/>
        </w:rPr>
        <w:t>4.1</w:t>
      </w:r>
      <w:r w:rsidRPr="6AB6DD82">
        <w:rPr>
          <w:rFonts w:ascii="Arial" w:hAnsi="Arial" w:cs="Arial"/>
        </w:rPr>
        <w:t>-COM</w:t>
      </w:r>
      <w:r w:rsidR="55D9A464" w:rsidRPr="6AB6DD82">
        <w:rPr>
          <w:rFonts w:ascii="Arial" w:hAnsi="Arial" w:cs="Arial"/>
        </w:rPr>
        <w:t>MON</w:t>
      </w:r>
      <w:r w:rsidR="0A2FCCC5" w:rsidRPr="6AB6DD82">
        <w:rPr>
          <w:rFonts w:ascii="Arial" w:hAnsi="Arial" w:cs="Arial"/>
        </w:rPr>
        <w:t xml:space="preserve"> Common </w:t>
      </w:r>
      <w:r w:rsidRPr="6AB6DD82">
        <w:rPr>
          <w:rFonts w:ascii="Arial" w:hAnsi="Arial" w:cs="Arial"/>
        </w:rPr>
        <w:t>Examination Outline</w:t>
      </w:r>
    </w:p>
    <w:tbl>
      <w:tblPr>
        <w:tblW w:w="9715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6"/>
        <w:gridCol w:w="45"/>
        <w:gridCol w:w="802"/>
        <w:gridCol w:w="4584"/>
        <w:gridCol w:w="379"/>
        <w:gridCol w:w="212"/>
        <w:gridCol w:w="635"/>
        <w:gridCol w:w="272"/>
        <w:gridCol w:w="363"/>
        <w:gridCol w:w="637"/>
      </w:tblGrid>
      <w:tr w:rsidR="006B68B1" w:rsidRPr="00F94EB3" w14:paraId="5430F2A2" w14:textId="77777777" w:rsidTr="0019630D">
        <w:trPr>
          <w:cantSplit/>
          <w:trHeight w:val="143"/>
        </w:trPr>
        <w:tc>
          <w:tcPr>
            <w:tcW w:w="9715" w:type="dxa"/>
            <w:gridSpan w:val="10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445D8E82" w14:textId="77777777" w:rsidR="006B68B1" w:rsidRPr="00F94EB3" w:rsidRDefault="006B68B1" w:rsidP="009B7D9D">
            <w:pPr>
              <w:tabs>
                <w:tab w:val="left" w:pos="4290"/>
              </w:tabs>
              <w:rPr>
                <w:rFonts w:cs="Arial"/>
              </w:rPr>
            </w:pPr>
            <w:r w:rsidRPr="00F94EB3">
              <w:rPr>
                <w:rFonts w:cs="Arial"/>
                <w:sz w:val="24"/>
                <w:szCs w:val="28"/>
              </w:rPr>
              <w:t>Facility:</w:t>
            </w:r>
            <w:r w:rsidRPr="00F94EB3">
              <w:rPr>
                <w:rFonts w:cs="Arial"/>
                <w:sz w:val="24"/>
                <w:szCs w:val="28"/>
              </w:rPr>
              <w:tab/>
              <w:t>Date of Exam:</w:t>
            </w:r>
          </w:p>
        </w:tc>
      </w:tr>
      <w:tr w:rsidR="006B68B1" w:rsidRPr="00F94EB3" w14:paraId="65353CE9" w14:textId="77777777" w:rsidTr="0019630D">
        <w:trPr>
          <w:cantSplit/>
          <w:trHeight w:val="380"/>
        </w:trPr>
        <w:tc>
          <w:tcPr>
            <w:tcW w:w="9715" w:type="dxa"/>
            <w:gridSpan w:val="10"/>
            <w:tcBorders>
              <w:top w:val="nil"/>
              <w:bottom w:val="double" w:sz="4" w:space="0" w:color="000000" w:themeColor="text1"/>
            </w:tcBorders>
            <w:vAlign w:val="center"/>
          </w:tcPr>
          <w:p w14:paraId="3EB94913" w14:textId="011429D9" w:rsidR="006B68B1" w:rsidRPr="00F94EB3" w:rsidRDefault="006B68B1" w:rsidP="009B7D9D">
            <w:pPr>
              <w:jc w:val="center"/>
              <w:rPr>
                <w:rFonts w:cs="Arial"/>
                <w:b/>
              </w:rPr>
            </w:pPr>
            <w:r w:rsidRPr="00F94EB3">
              <w:rPr>
                <w:rFonts w:cs="Arial"/>
                <w:b/>
                <w:sz w:val="24"/>
                <w:szCs w:val="28"/>
              </w:rPr>
              <w:t>Generic Knowledge and Abilities</w:t>
            </w:r>
            <w:r w:rsidR="00EA6E39" w:rsidRPr="00F94EB3">
              <w:rPr>
                <w:rFonts w:cs="Arial"/>
                <w:b/>
                <w:sz w:val="24"/>
                <w:szCs w:val="28"/>
              </w:rPr>
              <w:t>—</w:t>
            </w:r>
            <w:r w:rsidRPr="00F94EB3">
              <w:rPr>
                <w:rFonts w:cs="Arial"/>
                <w:b/>
                <w:sz w:val="24"/>
                <w:szCs w:val="28"/>
              </w:rPr>
              <w:t>Tier 3 (RO/SRO)</w:t>
            </w:r>
          </w:p>
        </w:tc>
      </w:tr>
      <w:tr w:rsidR="006B68B1" w:rsidRPr="00F94EB3" w14:paraId="559DA475" w14:textId="77777777" w:rsidTr="0019630D">
        <w:trPr>
          <w:cantSplit/>
          <w:trHeight w:val="230"/>
        </w:trPr>
        <w:tc>
          <w:tcPr>
            <w:tcW w:w="1786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14:paraId="466E9CC6" w14:textId="77777777" w:rsidR="006B68B1" w:rsidRPr="00F94EB3" w:rsidRDefault="006B68B1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Category</w:t>
            </w:r>
          </w:p>
        </w:tc>
        <w:tc>
          <w:tcPr>
            <w:tcW w:w="846" w:type="dxa"/>
            <w:gridSpan w:val="2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1C812183" w14:textId="77777777" w:rsidR="006B68B1" w:rsidRPr="00F94EB3" w:rsidRDefault="006B68B1" w:rsidP="00EF2A08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K/A #</w:t>
            </w:r>
          </w:p>
        </w:tc>
        <w:tc>
          <w:tcPr>
            <w:tcW w:w="4584" w:type="dxa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20EF604E" w14:textId="77777777" w:rsidR="006B68B1" w:rsidRPr="00F94EB3" w:rsidRDefault="006B68B1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Topic</w:t>
            </w:r>
          </w:p>
        </w:tc>
        <w:tc>
          <w:tcPr>
            <w:tcW w:w="1226" w:type="dxa"/>
            <w:gridSpan w:val="3"/>
            <w:tcBorders>
              <w:top w:val="double" w:sz="6" w:space="0" w:color="000000" w:themeColor="text1"/>
            </w:tcBorders>
          </w:tcPr>
          <w:p w14:paraId="1A4E4F47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RO</w:t>
            </w:r>
          </w:p>
        </w:tc>
        <w:tc>
          <w:tcPr>
            <w:tcW w:w="1271" w:type="dxa"/>
            <w:gridSpan w:val="3"/>
            <w:tcBorders>
              <w:top w:val="double" w:sz="6" w:space="0" w:color="000000" w:themeColor="text1"/>
            </w:tcBorders>
          </w:tcPr>
          <w:p w14:paraId="49442072" w14:textId="693D0D57" w:rsidR="006B68B1" w:rsidRPr="00F94EB3" w:rsidRDefault="004675D8" w:rsidP="009B7D9D">
            <w:pPr>
              <w:jc w:val="center"/>
              <w:rPr>
                <w:rFonts w:cs="Arial"/>
                <w:sz w:val="20"/>
                <w:szCs w:val="20"/>
              </w:rPr>
            </w:pPr>
            <w:r w:rsidRPr="00F94EB3">
              <w:rPr>
                <w:rFonts w:cs="Arial"/>
                <w:sz w:val="20"/>
                <w:szCs w:val="20"/>
              </w:rPr>
              <w:t>SRO-Only</w:t>
            </w:r>
          </w:p>
        </w:tc>
      </w:tr>
      <w:tr w:rsidR="006B68B1" w:rsidRPr="00F94EB3" w14:paraId="58EC9475" w14:textId="77777777" w:rsidTr="0019630D">
        <w:trPr>
          <w:cantSplit/>
          <w:trHeight w:val="247"/>
        </w:trPr>
        <w:tc>
          <w:tcPr>
            <w:tcW w:w="1786" w:type="dxa"/>
            <w:vMerge/>
          </w:tcPr>
          <w:p w14:paraId="1BBAFDB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  <w:vMerge/>
          </w:tcPr>
          <w:p w14:paraId="6FA312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4584" w:type="dxa"/>
            <w:vMerge/>
          </w:tcPr>
          <w:p w14:paraId="5E1B794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5F077F4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3DAA269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  <w:tc>
          <w:tcPr>
            <w:tcW w:w="635" w:type="dxa"/>
            <w:gridSpan w:val="2"/>
          </w:tcPr>
          <w:p w14:paraId="4396AB3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0632762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</w:tr>
      <w:tr w:rsidR="006B68B1" w:rsidRPr="00F94EB3" w14:paraId="7EAF3A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07082CD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1.</w:t>
            </w:r>
          </w:p>
          <w:p w14:paraId="5FADE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Conduct of Operations</w:t>
            </w:r>
          </w:p>
        </w:tc>
        <w:tc>
          <w:tcPr>
            <w:tcW w:w="846" w:type="dxa"/>
            <w:gridSpan w:val="2"/>
          </w:tcPr>
          <w:p w14:paraId="2D1F9C7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0C1FCF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D1235A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A0D15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5A8B944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7C43E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7D8F6FAF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2357CB0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13CC8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649AA8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C40B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DC5B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38B713D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280AD9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9071304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2BC8EE1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16C1FC6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2AFD74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87BBA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9DA4F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3CF926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D30ED2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D06C465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0F71411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06DBEC6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E07D5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D9652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AF886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B5DCFE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8FC95A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B29580F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47A939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42109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F9B28A" w14:textId="73F6F52F" w:rsidR="006B68B1" w:rsidRPr="00F94EB3" w:rsidRDefault="00894983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564306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64609A02" w14:textId="4997312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69011FA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4704F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2C242F5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</w:t>
            </w:r>
          </w:p>
          <w:p w14:paraId="0338C1B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Equipment Control</w:t>
            </w:r>
          </w:p>
        </w:tc>
        <w:tc>
          <w:tcPr>
            <w:tcW w:w="846" w:type="dxa"/>
            <w:gridSpan w:val="2"/>
          </w:tcPr>
          <w:p w14:paraId="336BA02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2EB035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CECA41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2D5F944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6C8D2D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14D7AE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3FDAA0F" w14:textId="77777777" w:rsidTr="0019630D">
        <w:trPr>
          <w:cantSplit/>
          <w:trHeight w:val="420"/>
        </w:trPr>
        <w:tc>
          <w:tcPr>
            <w:tcW w:w="1786" w:type="dxa"/>
            <w:vMerge/>
            <w:vAlign w:val="center"/>
          </w:tcPr>
          <w:p w14:paraId="539A3CB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5F187B1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93630A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EF5BC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449A2A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7F25F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846823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1899428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3571B8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66C0B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09B56EB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64F5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C3CC0E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1C10BE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5F34AC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1A9EAD0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6059B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4035BB3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685C27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25DFF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B2C764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53C365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A217C4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1BBC8EF6" w14:textId="77777777" w:rsidTr="0019630D">
        <w:trPr>
          <w:cantSplit/>
          <w:trHeight w:val="76"/>
        </w:trPr>
        <w:tc>
          <w:tcPr>
            <w:tcW w:w="1786" w:type="dxa"/>
            <w:vMerge/>
            <w:vAlign w:val="center"/>
          </w:tcPr>
          <w:p w14:paraId="2EA215C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1B2AB3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02BD2C0" w14:textId="2B9ACC12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3C40FF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249851A3" w14:textId="3AC66E6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0280A1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D16D568" w14:textId="77777777" w:rsidTr="0019630D">
        <w:trPr>
          <w:cantSplit/>
          <w:trHeight w:val="247"/>
        </w:trPr>
        <w:tc>
          <w:tcPr>
            <w:tcW w:w="1786" w:type="dxa"/>
            <w:vMerge w:val="restart"/>
            <w:vAlign w:val="center"/>
          </w:tcPr>
          <w:p w14:paraId="2BC5431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3.</w:t>
            </w:r>
          </w:p>
          <w:p w14:paraId="49ABC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Radiation Control</w:t>
            </w:r>
          </w:p>
        </w:tc>
        <w:tc>
          <w:tcPr>
            <w:tcW w:w="846" w:type="dxa"/>
            <w:gridSpan w:val="2"/>
          </w:tcPr>
          <w:p w14:paraId="5D99ED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53AD6B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6D4B456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BB2590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40F69C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5A666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CA6588F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005D0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26F52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4398907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EEC34F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6B9105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4B3E7C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4D00D9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AE76C2E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4A045B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339F0FD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82F71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2F0A9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AB51E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16CE07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ED191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0DB61FC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5B2DF3C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0CEF10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A5A246C" w14:textId="00BC60AF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7F34161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C40DF9B" w14:textId="290AC7C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2FCEF00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3DD0541" w14:textId="77777777" w:rsidTr="0019630D">
        <w:trPr>
          <w:cantSplit/>
          <w:trHeight w:val="248"/>
        </w:trPr>
        <w:tc>
          <w:tcPr>
            <w:tcW w:w="1786" w:type="dxa"/>
            <w:vMerge w:val="restart"/>
            <w:vAlign w:val="center"/>
          </w:tcPr>
          <w:p w14:paraId="6B4ADCC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4.</w:t>
            </w:r>
          </w:p>
          <w:p w14:paraId="3204D58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Emergency Procedures/</w:t>
            </w:r>
          </w:p>
          <w:p w14:paraId="7E7F584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Plan</w:t>
            </w:r>
          </w:p>
        </w:tc>
        <w:tc>
          <w:tcPr>
            <w:tcW w:w="846" w:type="dxa"/>
            <w:gridSpan w:val="2"/>
          </w:tcPr>
          <w:p w14:paraId="76699DC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4CD62E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B993E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6B334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3499D22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C20DD7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CBE445D" w14:textId="77777777" w:rsidTr="0019630D">
        <w:trPr>
          <w:cantSplit/>
          <w:trHeight w:val="155"/>
        </w:trPr>
        <w:tc>
          <w:tcPr>
            <w:tcW w:w="1786" w:type="dxa"/>
            <w:vMerge/>
          </w:tcPr>
          <w:p w14:paraId="311F857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214F69C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7E9947A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95E24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BA4D54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D96DD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FAB6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8CE9EB0" w14:textId="77777777" w:rsidTr="0019630D">
        <w:trPr>
          <w:cantSplit/>
          <w:trHeight w:val="359"/>
        </w:trPr>
        <w:tc>
          <w:tcPr>
            <w:tcW w:w="1786" w:type="dxa"/>
            <w:vMerge/>
          </w:tcPr>
          <w:p w14:paraId="0A51908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621943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013F8B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7DE8A2E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60BE1F2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8BF13F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56E701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7F422D8" w14:textId="77777777" w:rsidTr="0019630D">
        <w:trPr>
          <w:cantSplit/>
          <w:trHeight w:val="267"/>
        </w:trPr>
        <w:tc>
          <w:tcPr>
            <w:tcW w:w="1786" w:type="dxa"/>
            <w:vMerge/>
            <w:tcBorders>
              <w:bottom w:val="single" w:sz="6" w:space="0" w:color="000000" w:themeColor="text1"/>
            </w:tcBorders>
          </w:tcPr>
          <w:p w14:paraId="79AA7D3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  <w:tcBorders>
              <w:bottom w:val="single" w:sz="6" w:space="0" w:color="000000" w:themeColor="text1"/>
            </w:tcBorders>
          </w:tcPr>
          <w:p w14:paraId="1C9342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586E3B99" w14:textId="3737ED4A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7F144E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DEC65F3" w14:textId="3DA880B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</w:tcPr>
          <w:p w14:paraId="110FD89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D50753" w:rsidRPr="00F94EB3" w14:paraId="538F2F2A" w14:textId="77777777" w:rsidTr="0019630D">
        <w:trPr>
          <w:cantSplit/>
          <w:trHeight w:val="448"/>
        </w:trPr>
        <w:tc>
          <w:tcPr>
            <w:tcW w:w="7217" w:type="dxa"/>
            <w:gridSpan w:val="4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5BE98F16" w14:textId="473B4EBF" w:rsidR="006B68B1" w:rsidRPr="00F94EB3" w:rsidRDefault="006B68B1" w:rsidP="002B1611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Tier 3 Point Total</w:t>
            </w:r>
          </w:p>
        </w:tc>
        <w:tc>
          <w:tcPr>
            <w:tcW w:w="591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2A2317E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1F59F69B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635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5956566C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603E5D53" w14:textId="2011AE0A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7</w:t>
            </w:r>
          </w:p>
        </w:tc>
      </w:tr>
      <w:tr w:rsidR="00B43651" w:rsidRPr="00F94EB3" w14:paraId="6B9B1926" w14:textId="77777777" w:rsidTr="0019630D">
        <w:trPr>
          <w:cantSplit/>
          <w:trHeight w:val="526"/>
        </w:trPr>
        <w:tc>
          <w:tcPr>
            <w:tcW w:w="9715" w:type="dxa"/>
            <w:gridSpan w:val="10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24DDCA00" w14:textId="7D962B80" w:rsidR="00B43651" w:rsidRPr="00F94EB3" w:rsidRDefault="00B43651" w:rsidP="009B7D9D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4"/>
                <w:szCs w:val="32"/>
              </w:rPr>
              <w:t>Theory</w:t>
            </w:r>
            <w:r w:rsidR="009B4002" w:rsidRPr="00F94EB3">
              <w:rPr>
                <w:rFonts w:cs="Arial"/>
                <w:b/>
                <w:sz w:val="24"/>
                <w:szCs w:val="32"/>
              </w:rPr>
              <w:t>—</w:t>
            </w:r>
            <w:r w:rsidRPr="00F94EB3">
              <w:rPr>
                <w:rFonts w:cs="Arial"/>
                <w:b/>
                <w:sz w:val="24"/>
                <w:szCs w:val="32"/>
              </w:rPr>
              <w:t>Tier 4 (RO)</w:t>
            </w:r>
          </w:p>
        </w:tc>
      </w:tr>
      <w:tr w:rsidR="00F71F57" w:rsidRPr="00F94EB3" w14:paraId="2A8A8E03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1DB4958A" w14:textId="77777777" w:rsidR="00F71F57" w:rsidRPr="00F94EB3" w:rsidRDefault="00F71F57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Category</w:t>
            </w:r>
          </w:p>
        </w:tc>
        <w:tc>
          <w:tcPr>
            <w:tcW w:w="802" w:type="dxa"/>
            <w:vMerge w:val="restart"/>
            <w:tcBorders>
              <w:top w:val="single" w:sz="6" w:space="0" w:color="000000"/>
            </w:tcBorders>
            <w:vAlign w:val="center"/>
          </w:tcPr>
          <w:p w14:paraId="33D9A228" w14:textId="77777777" w:rsidR="00F71F57" w:rsidRPr="00F94EB3" w:rsidRDefault="00F71F57" w:rsidP="00EF2A0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K/A #</w:t>
            </w:r>
          </w:p>
        </w:tc>
        <w:tc>
          <w:tcPr>
            <w:tcW w:w="4963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3F2E95E6" w14:textId="77777777" w:rsidR="00F71F57" w:rsidRPr="00F94EB3" w:rsidRDefault="00F71F57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Topic</w:t>
            </w:r>
          </w:p>
        </w:tc>
        <w:tc>
          <w:tcPr>
            <w:tcW w:w="2118" w:type="dxa"/>
            <w:gridSpan w:val="5"/>
            <w:tcBorders>
              <w:top w:val="single" w:sz="6" w:space="0" w:color="000000"/>
            </w:tcBorders>
          </w:tcPr>
          <w:p w14:paraId="79396953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RO</w:t>
            </w:r>
          </w:p>
        </w:tc>
      </w:tr>
      <w:tr w:rsidR="00F71F57" w:rsidRPr="00F94EB3" w14:paraId="337701B8" w14:textId="77777777" w:rsidTr="0019630D">
        <w:trPr>
          <w:cantSplit/>
          <w:trHeight w:val="217"/>
        </w:trPr>
        <w:tc>
          <w:tcPr>
            <w:tcW w:w="1831" w:type="dxa"/>
            <w:gridSpan w:val="2"/>
            <w:vMerge/>
          </w:tcPr>
          <w:p w14:paraId="2076E27B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  <w:vMerge/>
          </w:tcPr>
          <w:p w14:paraId="0BDB56EA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4963" w:type="dxa"/>
            <w:gridSpan w:val="2"/>
            <w:vMerge/>
          </w:tcPr>
          <w:p w14:paraId="78A1F465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</w:tcPr>
          <w:p w14:paraId="7829B907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IR</w:t>
            </w:r>
          </w:p>
        </w:tc>
        <w:tc>
          <w:tcPr>
            <w:tcW w:w="998" w:type="dxa"/>
            <w:gridSpan w:val="2"/>
          </w:tcPr>
          <w:p w14:paraId="73AC48F0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#</w:t>
            </w:r>
          </w:p>
        </w:tc>
      </w:tr>
      <w:tr w:rsidR="00F71F57" w:rsidRPr="00F94EB3" w14:paraId="5416690C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7789C449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Reactor Theory</w:t>
            </w:r>
          </w:p>
        </w:tc>
        <w:tc>
          <w:tcPr>
            <w:tcW w:w="802" w:type="dxa"/>
          </w:tcPr>
          <w:p w14:paraId="7B3C198E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4BAD524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33B153C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1CAA80A8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E7FF6C1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7AC8DE27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06FF747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1246555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C502EC4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6B1EFA9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F2C3478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2E2A0EAD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1E81BE0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264728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128995C8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43E81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3F8C80B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7DE59F3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5765" w:type="dxa"/>
            <w:gridSpan w:val="3"/>
          </w:tcPr>
          <w:p w14:paraId="6D199642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09A6524C" w14:textId="75F2F3CE" w:rsidR="00F71F57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</w:tcPr>
          <w:p w14:paraId="4CAFEBE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34AA72E1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4A1F15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Thermodynamics</w:t>
            </w:r>
          </w:p>
        </w:tc>
        <w:tc>
          <w:tcPr>
            <w:tcW w:w="802" w:type="dxa"/>
          </w:tcPr>
          <w:p w14:paraId="2584EE3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7B410C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1F520E6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FBF9C9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6374CD14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0A05F9E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2251F14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  <w:r w:rsidRPr="00F94EB3">
              <w:rPr>
                <w:rFonts w:cs="Arial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3CA23E7C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743E108" w14:textId="77777777" w:rsidR="00F417F6" w:rsidRPr="00F94EB3" w:rsidRDefault="00F417F6" w:rsidP="00AB36B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21CBC6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</w:tr>
      <w:tr w:rsidR="00F417F6" w:rsidRPr="00F94EB3" w14:paraId="6E286ED5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12EC564E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0FB7A03E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28B1CF4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7DE2797B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745B50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5C5C86F4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tcBorders>
              <w:bottom w:val="single" w:sz="6" w:space="0" w:color="000000"/>
            </w:tcBorders>
            <w:vAlign w:val="center"/>
          </w:tcPr>
          <w:p w14:paraId="35CD462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5765" w:type="dxa"/>
            <w:gridSpan w:val="3"/>
            <w:tcBorders>
              <w:bottom w:val="single" w:sz="6" w:space="0" w:color="000000"/>
            </w:tcBorders>
          </w:tcPr>
          <w:p w14:paraId="693B76C4" w14:textId="11102798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9482521" w14:textId="0C19C889" w:rsidR="00F417F6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  <w:tcBorders>
              <w:bottom w:val="single" w:sz="6" w:space="0" w:color="000000"/>
            </w:tcBorders>
          </w:tcPr>
          <w:p w14:paraId="4FC53A5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873236" w:rsidRPr="00F94EB3" w14:paraId="6907EF9F" w14:textId="77777777" w:rsidTr="0019630D">
        <w:trPr>
          <w:cantSplit/>
          <w:trHeight w:val="615"/>
        </w:trPr>
        <w:tc>
          <w:tcPr>
            <w:tcW w:w="7596" w:type="dxa"/>
            <w:gridSpan w:val="5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53084F35" w14:textId="118A6D64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Tier 4 Point Total</w:t>
            </w:r>
          </w:p>
        </w:tc>
        <w:tc>
          <w:tcPr>
            <w:tcW w:w="1119" w:type="dxa"/>
            <w:gridSpan w:val="3"/>
            <w:tcBorders>
              <w:top w:val="single" w:sz="6" w:space="0" w:color="000000"/>
              <w:bottom w:val="double" w:sz="4" w:space="0" w:color="000000"/>
            </w:tcBorders>
            <w:shd w:val="clear" w:color="auto" w:fill="FFFFFF" w:themeFill="background1"/>
          </w:tcPr>
          <w:p w14:paraId="00D37A0D" w14:textId="77777777" w:rsidR="00873236" w:rsidRPr="00F94EB3" w:rsidRDefault="00873236" w:rsidP="009B4002">
            <w:pPr>
              <w:rPr>
                <w:rFonts w:cs="Arial"/>
                <w:b/>
                <w:sz w:val="20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4BFDF760" w14:textId="08836C47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6</w:t>
            </w:r>
          </w:p>
        </w:tc>
      </w:tr>
    </w:tbl>
    <w:p w14:paraId="753F4E78" w14:textId="77777777" w:rsidR="00B53BC0" w:rsidRPr="00F94EB3" w:rsidRDefault="00B53BC0" w:rsidP="00062595">
      <w:pPr>
        <w:tabs>
          <w:tab w:val="left" w:pos="4500"/>
        </w:tabs>
        <w:jc w:val="both"/>
        <w:rPr>
          <w:rFonts w:cs="Arial"/>
          <w:color w:val="auto"/>
        </w:rPr>
      </w:pPr>
    </w:p>
    <w:p w14:paraId="386BAD51" w14:textId="196B325F" w:rsidR="009B4002" w:rsidRPr="00F94EB3" w:rsidRDefault="005C75A3" w:rsidP="005C75A3">
      <w:pPr>
        <w:spacing w:after="240"/>
        <w:rPr>
          <w:rFonts w:cs="Arial"/>
          <w:color w:val="auto"/>
        </w:rPr>
      </w:pPr>
      <w:r w:rsidRPr="00F94EB3">
        <w:rPr>
          <w:rFonts w:cs="Arial"/>
          <w:color w:val="auto"/>
        </w:rPr>
        <w:br w:type="page"/>
      </w:r>
    </w:p>
    <w:p w14:paraId="1C6C2009" w14:textId="050FBAE1" w:rsidR="00F0290D" w:rsidRPr="00F94EB3" w:rsidRDefault="00F16CB7" w:rsidP="00DD6EE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F94EB3">
        <w:rPr>
          <w:rFonts w:ascii="Arial" w:hAnsi="Arial" w:cs="Arial"/>
        </w:rPr>
        <w:lastRenderedPageBreak/>
        <w:t xml:space="preserve">Form </w:t>
      </w:r>
      <w:r w:rsidR="007B6117" w:rsidRPr="00F94EB3">
        <w:rPr>
          <w:rFonts w:ascii="Arial" w:hAnsi="Arial" w:cs="Arial"/>
        </w:rPr>
        <w:t>4.1</w:t>
      </w:r>
      <w:r w:rsidRPr="00F94EB3">
        <w:rPr>
          <w:rFonts w:ascii="Arial" w:hAnsi="Arial" w:cs="Arial"/>
        </w:rPr>
        <w:t>-</w:t>
      </w:r>
      <w:r w:rsidR="001A3CF5" w:rsidRPr="00F94EB3">
        <w:rPr>
          <w:rFonts w:ascii="Arial" w:hAnsi="Arial" w:cs="Arial"/>
        </w:rPr>
        <w:t>1</w:t>
      </w:r>
      <w:r w:rsidRPr="00F94EB3">
        <w:rPr>
          <w:rFonts w:ascii="Arial" w:hAnsi="Arial" w:cs="Arial"/>
        </w:rPr>
        <w:t xml:space="preserve"> </w:t>
      </w:r>
      <w:r w:rsidR="001A3CF5" w:rsidRPr="00F94EB3">
        <w:rPr>
          <w:rFonts w:ascii="Arial" w:hAnsi="Arial" w:cs="Arial"/>
        </w:rPr>
        <w:t xml:space="preserve">Record of Rejected </w:t>
      </w:r>
      <w:r w:rsidR="005C1267" w:rsidRPr="00F94EB3">
        <w:rPr>
          <w:rFonts w:ascii="Arial" w:hAnsi="Arial" w:cs="Arial"/>
        </w:rPr>
        <w:t>Knowledge and Abilities</w:t>
      </w:r>
    </w:p>
    <w:p w14:paraId="3DCEAA89" w14:textId="051FE56A" w:rsidR="00912A34" w:rsidRPr="00F94EB3" w:rsidRDefault="00912A34" w:rsidP="00DD6EEC">
      <w:pPr>
        <w:spacing w:after="220"/>
        <w:rPr>
          <w:rFonts w:cs="Arial"/>
        </w:rPr>
      </w:pPr>
      <w:r w:rsidRPr="00F94EB3">
        <w:rPr>
          <w:rFonts w:cs="Arial"/>
        </w:rPr>
        <w:t xml:space="preserve">Refer to </w:t>
      </w:r>
      <w:r w:rsidR="00F55610" w:rsidRPr="00F94EB3">
        <w:rPr>
          <w:rFonts w:cs="Arial"/>
        </w:rPr>
        <w:t>Examination Standard (</w:t>
      </w:r>
      <w:r w:rsidRPr="00F94EB3">
        <w:rPr>
          <w:rFonts w:cs="Arial"/>
        </w:rPr>
        <w:t>ES</w:t>
      </w:r>
      <w:r w:rsidR="00F55610" w:rsidRPr="00F94EB3">
        <w:rPr>
          <w:rFonts w:cs="Arial"/>
        </w:rPr>
        <w:t>)</w:t>
      </w:r>
      <w:r w:rsidR="005033C4" w:rsidRPr="00F94EB3">
        <w:rPr>
          <w:rFonts w:cs="Arial"/>
        </w:rPr>
        <w:t>-</w:t>
      </w:r>
      <w:r w:rsidRPr="00F94EB3">
        <w:rPr>
          <w:rFonts w:cs="Arial"/>
        </w:rPr>
        <w:t>4.2, “</w:t>
      </w:r>
      <w:r w:rsidR="005033C4" w:rsidRPr="00F94EB3">
        <w:rPr>
          <w:rFonts w:cs="Arial"/>
        </w:rPr>
        <w:t>Developing</w:t>
      </w:r>
      <w:r w:rsidRPr="00F94EB3">
        <w:rPr>
          <w:rFonts w:cs="Arial"/>
        </w:rPr>
        <w:t xml:space="preserve"> Written Examination</w:t>
      </w:r>
      <w:r w:rsidR="005033C4" w:rsidRPr="00F94EB3">
        <w:rPr>
          <w:rFonts w:cs="Arial"/>
        </w:rPr>
        <w:t>s</w:t>
      </w:r>
      <w:r w:rsidRPr="00F94EB3">
        <w:rPr>
          <w:rFonts w:cs="Arial"/>
        </w:rPr>
        <w:t>,” Section</w:t>
      </w:r>
      <w:r w:rsidR="00F55610" w:rsidRPr="00F94EB3">
        <w:rPr>
          <w:rFonts w:cs="Arial"/>
        </w:rPr>
        <w:t> </w:t>
      </w:r>
      <w:r w:rsidRPr="00F94EB3">
        <w:rPr>
          <w:rFonts w:cs="Arial"/>
        </w:rPr>
        <w:t>B.3</w:t>
      </w:r>
      <w:r w:rsidR="005033C4" w:rsidRPr="00F94EB3">
        <w:rPr>
          <w:rFonts w:cs="Arial"/>
        </w:rPr>
        <w:t>,</w:t>
      </w:r>
      <w:r w:rsidRPr="00F94EB3">
        <w:rPr>
          <w:rFonts w:cs="Arial"/>
        </w:rPr>
        <w:t xml:space="preserve"> for deviations from the approved written examination outline.</w:t>
      </w:r>
    </w:p>
    <w:tbl>
      <w:tblPr>
        <w:tblW w:w="9360" w:type="dxa"/>
        <w:tblInd w:w="9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91" w:type="dxa"/>
          <w:right w:w="91" w:type="dxa"/>
        </w:tblCellMar>
        <w:tblLook w:val="0000" w:firstRow="0" w:lastRow="0" w:firstColumn="0" w:lastColumn="0" w:noHBand="0" w:noVBand="0"/>
      </w:tblPr>
      <w:tblGrid>
        <w:gridCol w:w="1326"/>
        <w:gridCol w:w="1824"/>
        <w:gridCol w:w="6210"/>
      </w:tblGrid>
      <w:tr w:rsidR="002E4705" w:rsidRPr="00F94EB3" w14:paraId="66A648D9" w14:textId="77777777" w:rsidTr="007E193C">
        <w:trPr>
          <w:cantSplit/>
        </w:trPr>
        <w:tc>
          <w:tcPr>
            <w:tcW w:w="1326" w:type="dxa"/>
          </w:tcPr>
          <w:p w14:paraId="48E3EC5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Tier/Group</w:t>
            </w:r>
          </w:p>
        </w:tc>
        <w:tc>
          <w:tcPr>
            <w:tcW w:w="1824" w:type="dxa"/>
            <w:vAlign w:val="center"/>
          </w:tcPr>
          <w:p w14:paraId="6AEF221E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Randomly Selected K/A</w:t>
            </w:r>
          </w:p>
        </w:tc>
        <w:tc>
          <w:tcPr>
            <w:tcW w:w="6210" w:type="dxa"/>
          </w:tcPr>
          <w:p w14:paraId="72FCC88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Reason for Rejection</w:t>
            </w:r>
          </w:p>
        </w:tc>
      </w:tr>
      <w:tr w:rsidR="002E4705" w:rsidRPr="00F94EB3" w14:paraId="3AD246B1" w14:textId="77777777" w:rsidTr="00F36EA2">
        <w:trPr>
          <w:cantSplit/>
        </w:trPr>
        <w:tc>
          <w:tcPr>
            <w:tcW w:w="1326" w:type="dxa"/>
          </w:tcPr>
          <w:p w14:paraId="14458A4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AD63FF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86020A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D23B9E6" w14:textId="77777777" w:rsidTr="00F36EA2">
        <w:trPr>
          <w:cantSplit/>
        </w:trPr>
        <w:tc>
          <w:tcPr>
            <w:tcW w:w="1326" w:type="dxa"/>
          </w:tcPr>
          <w:p w14:paraId="2FEED6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8B47DB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F48F67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9DF64CF" w14:textId="77777777" w:rsidTr="00F36EA2">
        <w:trPr>
          <w:cantSplit/>
        </w:trPr>
        <w:tc>
          <w:tcPr>
            <w:tcW w:w="1326" w:type="dxa"/>
          </w:tcPr>
          <w:p w14:paraId="0E9F8CC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E7F7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09CBE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680195C" w14:textId="77777777" w:rsidTr="00F36EA2">
        <w:trPr>
          <w:cantSplit/>
        </w:trPr>
        <w:tc>
          <w:tcPr>
            <w:tcW w:w="1326" w:type="dxa"/>
          </w:tcPr>
          <w:p w14:paraId="6A2B2C9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55AA36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13C6F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F75BD7" w14:textId="77777777" w:rsidTr="00F36EA2">
        <w:trPr>
          <w:cantSplit/>
        </w:trPr>
        <w:tc>
          <w:tcPr>
            <w:tcW w:w="1326" w:type="dxa"/>
          </w:tcPr>
          <w:p w14:paraId="4B59A6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94713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6BC96F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D78083" w14:textId="77777777" w:rsidTr="00F36EA2">
        <w:trPr>
          <w:cantSplit/>
        </w:trPr>
        <w:tc>
          <w:tcPr>
            <w:tcW w:w="1326" w:type="dxa"/>
          </w:tcPr>
          <w:p w14:paraId="6B8B1B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29B7F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27DD16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BDDF41" w14:textId="77777777" w:rsidTr="00F36EA2">
        <w:trPr>
          <w:cantSplit/>
        </w:trPr>
        <w:tc>
          <w:tcPr>
            <w:tcW w:w="1326" w:type="dxa"/>
          </w:tcPr>
          <w:p w14:paraId="2969F3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0AECA5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C9553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23018F79" w14:textId="77777777" w:rsidTr="00F36EA2">
        <w:trPr>
          <w:cantSplit/>
        </w:trPr>
        <w:tc>
          <w:tcPr>
            <w:tcW w:w="1326" w:type="dxa"/>
          </w:tcPr>
          <w:p w14:paraId="4A2AA86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18ACD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50745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9108C5" w14:textId="77777777" w:rsidTr="00F36EA2">
        <w:trPr>
          <w:cantSplit/>
        </w:trPr>
        <w:tc>
          <w:tcPr>
            <w:tcW w:w="1326" w:type="dxa"/>
          </w:tcPr>
          <w:p w14:paraId="0DE9DE3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FFF965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B383D3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95C056" w14:textId="77777777" w:rsidTr="00F36EA2">
        <w:trPr>
          <w:cantSplit/>
        </w:trPr>
        <w:tc>
          <w:tcPr>
            <w:tcW w:w="1326" w:type="dxa"/>
          </w:tcPr>
          <w:p w14:paraId="420A6AC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EF56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709A1E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FE5EAF" w14:textId="77777777" w:rsidTr="00F36EA2">
        <w:trPr>
          <w:cantSplit/>
        </w:trPr>
        <w:tc>
          <w:tcPr>
            <w:tcW w:w="1326" w:type="dxa"/>
          </w:tcPr>
          <w:p w14:paraId="470088C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A8BCC3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025AA2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0FA99E6" w14:textId="77777777" w:rsidTr="00F36EA2">
        <w:trPr>
          <w:cantSplit/>
        </w:trPr>
        <w:tc>
          <w:tcPr>
            <w:tcW w:w="1326" w:type="dxa"/>
          </w:tcPr>
          <w:p w14:paraId="7C832D5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6F9E0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80D4AC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3AF57A6" w14:textId="77777777" w:rsidTr="00F36EA2">
        <w:trPr>
          <w:cantSplit/>
        </w:trPr>
        <w:tc>
          <w:tcPr>
            <w:tcW w:w="1326" w:type="dxa"/>
          </w:tcPr>
          <w:p w14:paraId="28EECBB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C0A306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DEFCD9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F982742" w14:textId="77777777" w:rsidTr="00F36EA2">
        <w:trPr>
          <w:cantSplit/>
        </w:trPr>
        <w:tc>
          <w:tcPr>
            <w:tcW w:w="1326" w:type="dxa"/>
          </w:tcPr>
          <w:p w14:paraId="08C258D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2D617C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A5AFC9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AA8D8B" w14:textId="77777777" w:rsidTr="00F36EA2">
        <w:trPr>
          <w:cantSplit/>
        </w:trPr>
        <w:tc>
          <w:tcPr>
            <w:tcW w:w="1326" w:type="dxa"/>
          </w:tcPr>
          <w:p w14:paraId="6B26EDF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84C2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32D308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B19A43B" w14:textId="77777777" w:rsidTr="00F36EA2">
        <w:trPr>
          <w:cantSplit/>
        </w:trPr>
        <w:tc>
          <w:tcPr>
            <w:tcW w:w="1326" w:type="dxa"/>
          </w:tcPr>
          <w:p w14:paraId="1504EE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945533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9736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DADCB3D" w14:textId="77777777" w:rsidTr="00F36EA2">
        <w:trPr>
          <w:cantSplit/>
        </w:trPr>
        <w:tc>
          <w:tcPr>
            <w:tcW w:w="1326" w:type="dxa"/>
          </w:tcPr>
          <w:p w14:paraId="71BE180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C2E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C75C90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3D559EE3" w14:textId="77777777" w:rsidTr="00F36EA2">
        <w:trPr>
          <w:cantSplit/>
        </w:trPr>
        <w:tc>
          <w:tcPr>
            <w:tcW w:w="1326" w:type="dxa"/>
          </w:tcPr>
          <w:p w14:paraId="1F5AB7E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64E037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9E7D1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32B9702" w14:textId="77777777" w:rsidTr="00F36EA2">
        <w:trPr>
          <w:cantSplit/>
        </w:trPr>
        <w:tc>
          <w:tcPr>
            <w:tcW w:w="1326" w:type="dxa"/>
          </w:tcPr>
          <w:p w14:paraId="18BD46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045924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808C2F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6103912" w14:textId="77777777" w:rsidTr="00F36EA2">
        <w:trPr>
          <w:cantSplit/>
        </w:trPr>
        <w:tc>
          <w:tcPr>
            <w:tcW w:w="1326" w:type="dxa"/>
          </w:tcPr>
          <w:p w14:paraId="3A4CDA2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159ED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1F4593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FA9FC2C" w14:textId="77777777" w:rsidTr="00F36EA2">
        <w:trPr>
          <w:cantSplit/>
        </w:trPr>
        <w:tc>
          <w:tcPr>
            <w:tcW w:w="1326" w:type="dxa"/>
          </w:tcPr>
          <w:p w14:paraId="676A656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7C199B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32747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96E3E5" w14:textId="77777777" w:rsidTr="00F36EA2">
        <w:trPr>
          <w:cantSplit/>
        </w:trPr>
        <w:tc>
          <w:tcPr>
            <w:tcW w:w="1326" w:type="dxa"/>
          </w:tcPr>
          <w:p w14:paraId="373C1E1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5C41B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652A52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F409EC0" w14:textId="77777777" w:rsidTr="00F36EA2">
        <w:trPr>
          <w:cantSplit/>
        </w:trPr>
        <w:tc>
          <w:tcPr>
            <w:tcW w:w="1326" w:type="dxa"/>
          </w:tcPr>
          <w:p w14:paraId="76B1A56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2338C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A454A5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BF10267" w14:textId="77777777" w:rsidTr="00F36EA2">
        <w:trPr>
          <w:cantSplit/>
        </w:trPr>
        <w:tc>
          <w:tcPr>
            <w:tcW w:w="1326" w:type="dxa"/>
          </w:tcPr>
          <w:p w14:paraId="1D1714B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82E9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E43D9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7806E6B" w14:textId="77777777" w:rsidTr="00F36EA2">
        <w:trPr>
          <w:cantSplit/>
        </w:trPr>
        <w:tc>
          <w:tcPr>
            <w:tcW w:w="1326" w:type="dxa"/>
          </w:tcPr>
          <w:p w14:paraId="07F5E0B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EBAA84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D626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14:paraId="4CAE8494" w14:textId="0C4D8FF9" w:rsidR="00F0290D" w:rsidRPr="00F94EB3" w:rsidRDefault="00F0290D">
      <w:pPr>
        <w:spacing w:after="240"/>
        <w:rPr>
          <w:rFonts w:eastAsiaTheme="majorEastAsia" w:cs="Arial"/>
          <w:b/>
          <w:szCs w:val="24"/>
        </w:rPr>
      </w:pPr>
    </w:p>
    <w:sectPr w:rsidR="00F0290D" w:rsidRPr="00F94EB3" w:rsidSect="00AD4E35">
      <w:type w:val="oddPage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CB659" w14:textId="77777777" w:rsidR="00C04B89" w:rsidRDefault="00C04B89" w:rsidP="00645ADC">
      <w:r>
        <w:separator/>
      </w:r>
    </w:p>
  </w:endnote>
  <w:endnote w:type="continuationSeparator" w:id="0">
    <w:p w14:paraId="31367828" w14:textId="77777777" w:rsidR="00C04B89" w:rsidRDefault="00C04B89" w:rsidP="00645ADC">
      <w:r>
        <w:continuationSeparator/>
      </w:r>
    </w:p>
  </w:endnote>
  <w:endnote w:type="continuationNotice" w:id="1">
    <w:p w14:paraId="1DFB4E39" w14:textId="77777777" w:rsidR="00C04B89" w:rsidRDefault="00C04B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06205" w14:textId="77777777" w:rsidR="00C04B89" w:rsidRDefault="00C04B89" w:rsidP="00645ADC">
      <w:r>
        <w:separator/>
      </w:r>
    </w:p>
  </w:footnote>
  <w:footnote w:type="continuationSeparator" w:id="0">
    <w:p w14:paraId="35846FCF" w14:textId="77777777" w:rsidR="00C04B89" w:rsidRDefault="00C04B89" w:rsidP="00645ADC">
      <w:r>
        <w:continuationSeparator/>
      </w:r>
    </w:p>
  </w:footnote>
  <w:footnote w:type="continuationNotice" w:id="1">
    <w:p w14:paraId="1665D992" w14:textId="77777777" w:rsidR="00C04B89" w:rsidRDefault="00C04B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C02FE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B164D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7CDEE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CEBE5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B23D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92741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E7A2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ECE9D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2478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245F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8"/>
    <w:multiLevelType w:val="hybridMultilevel"/>
    <w:tmpl w:val="00000000"/>
    <w:name w:val="AutoList7"/>
    <w:lvl w:ilvl="0" w:tplc="943C3096">
      <w:start w:val="1"/>
      <w:numFmt w:val="lowerLetter"/>
      <w:lvlText w:val="%1."/>
      <w:lvlJc w:val="left"/>
    </w:lvl>
    <w:lvl w:ilvl="1" w:tplc="5BFAF200">
      <w:start w:val="1"/>
      <w:numFmt w:val="lowerLetter"/>
      <w:lvlText w:val="%2."/>
      <w:lvlJc w:val="left"/>
    </w:lvl>
    <w:lvl w:ilvl="2" w:tplc="6B5ABE52">
      <w:start w:val="1"/>
      <w:numFmt w:val="lowerLetter"/>
      <w:lvlText w:val="%3."/>
      <w:lvlJc w:val="left"/>
    </w:lvl>
    <w:lvl w:ilvl="3" w:tplc="F51E0F40">
      <w:start w:val="1"/>
      <w:numFmt w:val="lowerLetter"/>
      <w:lvlText w:val="%4."/>
      <w:lvlJc w:val="left"/>
    </w:lvl>
    <w:lvl w:ilvl="4" w:tplc="78B8A034">
      <w:start w:val="1"/>
      <w:numFmt w:val="lowerLetter"/>
      <w:lvlText w:val="%5."/>
      <w:lvlJc w:val="left"/>
    </w:lvl>
    <w:lvl w:ilvl="5" w:tplc="64C688CC">
      <w:start w:val="1"/>
      <w:numFmt w:val="lowerLetter"/>
      <w:lvlText w:val="%6."/>
      <w:lvlJc w:val="left"/>
    </w:lvl>
    <w:lvl w:ilvl="6" w:tplc="A47A599C">
      <w:start w:val="1"/>
      <w:numFmt w:val="lowerLetter"/>
      <w:lvlText w:val="%7."/>
      <w:lvlJc w:val="left"/>
    </w:lvl>
    <w:lvl w:ilvl="7" w:tplc="386CE340">
      <w:start w:val="1"/>
      <w:numFmt w:val="lowerLetter"/>
      <w:lvlText w:val="%8."/>
      <w:lvlJc w:val="left"/>
    </w:lvl>
    <w:lvl w:ilvl="8" w:tplc="92961864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0D"/>
    <w:multiLevelType w:val="hybridMultilevel"/>
    <w:tmpl w:val="00000000"/>
    <w:name w:val="AutoList5"/>
    <w:lvl w:ilvl="0" w:tplc="2E8C1450">
      <w:start w:val="1"/>
      <w:numFmt w:val="lowerLetter"/>
      <w:lvlText w:val="%1."/>
      <w:lvlJc w:val="left"/>
    </w:lvl>
    <w:lvl w:ilvl="1" w:tplc="AA368784">
      <w:start w:val="1"/>
      <w:numFmt w:val="lowerLetter"/>
      <w:lvlText w:val="%2."/>
      <w:lvlJc w:val="left"/>
    </w:lvl>
    <w:lvl w:ilvl="2" w:tplc="73A62E2C">
      <w:start w:val="1"/>
      <w:numFmt w:val="lowerLetter"/>
      <w:lvlText w:val="%3."/>
      <w:lvlJc w:val="left"/>
    </w:lvl>
    <w:lvl w:ilvl="3" w:tplc="92BA6814">
      <w:start w:val="1"/>
      <w:numFmt w:val="lowerLetter"/>
      <w:pStyle w:val="Level4"/>
      <w:lvlText w:val="%4."/>
      <w:lvlJc w:val="left"/>
    </w:lvl>
    <w:lvl w:ilvl="4" w:tplc="51466976">
      <w:start w:val="1"/>
      <w:numFmt w:val="lowerLetter"/>
      <w:lvlText w:val="%5."/>
      <w:lvlJc w:val="left"/>
    </w:lvl>
    <w:lvl w:ilvl="5" w:tplc="62C4781A">
      <w:start w:val="1"/>
      <w:numFmt w:val="lowerLetter"/>
      <w:lvlText w:val="%6."/>
      <w:lvlJc w:val="left"/>
    </w:lvl>
    <w:lvl w:ilvl="6" w:tplc="21D2D62E">
      <w:start w:val="1"/>
      <w:numFmt w:val="lowerLetter"/>
      <w:lvlText w:val="%7."/>
      <w:lvlJc w:val="left"/>
    </w:lvl>
    <w:lvl w:ilvl="7" w:tplc="2D4E60DE">
      <w:start w:val="1"/>
      <w:numFmt w:val="lowerLetter"/>
      <w:lvlText w:val="%8."/>
      <w:lvlJc w:val="left"/>
    </w:lvl>
    <w:lvl w:ilvl="8" w:tplc="9BBABA5E">
      <w:numFmt w:val="decimal"/>
      <w:lvlText w:val=""/>
      <w:lvlJc w:val="left"/>
    </w:lvl>
  </w:abstractNum>
  <w:abstractNum w:abstractNumId="16" w15:restartNumberingAfterBreak="0">
    <w:nsid w:val="0000000E"/>
    <w:multiLevelType w:val="hybridMultilevel"/>
    <w:tmpl w:val="00000000"/>
    <w:name w:val="AutoList11"/>
    <w:lvl w:ilvl="0" w:tplc="EB9A232E">
      <w:start w:val="1"/>
      <w:numFmt w:val="lowerLetter"/>
      <w:lvlText w:val="%1."/>
      <w:lvlJc w:val="left"/>
    </w:lvl>
    <w:lvl w:ilvl="1" w:tplc="E7FA01C4">
      <w:start w:val="1"/>
      <w:numFmt w:val="lowerLetter"/>
      <w:lvlText w:val="%2."/>
      <w:lvlJc w:val="left"/>
    </w:lvl>
    <w:lvl w:ilvl="2" w:tplc="3238D8CE">
      <w:start w:val="1"/>
      <w:numFmt w:val="lowerLetter"/>
      <w:lvlText w:val="%3."/>
      <w:lvlJc w:val="left"/>
    </w:lvl>
    <w:lvl w:ilvl="3" w:tplc="160AC746">
      <w:start w:val="1"/>
      <w:numFmt w:val="lowerLetter"/>
      <w:lvlText w:val="%4."/>
      <w:lvlJc w:val="left"/>
    </w:lvl>
    <w:lvl w:ilvl="4" w:tplc="845AD7C0">
      <w:start w:val="1"/>
      <w:numFmt w:val="lowerLetter"/>
      <w:lvlText w:val="%5."/>
      <w:lvlJc w:val="left"/>
    </w:lvl>
    <w:lvl w:ilvl="5" w:tplc="7B90B3C2">
      <w:start w:val="1"/>
      <w:numFmt w:val="lowerLetter"/>
      <w:lvlText w:val="%6."/>
      <w:lvlJc w:val="left"/>
    </w:lvl>
    <w:lvl w:ilvl="6" w:tplc="CBE0D99A">
      <w:start w:val="1"/>
      <w:numFmt w:val="lowerLetter"/>
      <w:lvlText w:val="%7."/>
      <w:lvlJc w:val="left"/>
    </w:lvl>
    <w:lvl w:ilvl="7" w:tplc="A7C80F36">
      <w:start w:val="1"/>
      <w:numFmt w:val="lowerLetter"/>
      <w:lvlText w:val="%8."/>
      <w:lvlJc w:val="left"/>
    </w:lvl>
    <w:lvl w:ilvl="8" w:tplc="E0941B08">
      <w:numFmt w:val="decimal"/>
      <w:lvlText w:val=""/>
      <w:lvlJc w:val="left"/>
    </w:lvl>
  </w:abstractNum>
  <w:abstractNum w:abstractNumId="1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065D428F"/>
    <w:multiLevelType w:val="hybridMultilevel"/>
    <w:tmpl w:val="5C5A4872"/>
    <w:lvl w:ilvl="0" w:tplc="548864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CF0D05"/>
    <w:multiLevelType w:val="multilevel"/>
    <w:tmpl w:val="6AE8CDFE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16091268"/>
    <w:multiLevelType w:val="multilevel"/>
    <w:tmpl w:val="6AE8CDFE"/>
    <w:numStyleLink w:val="NUREGListStyle"/>
  </w:abstractNum>
  <w:abstractNum w:abstractNumId="24" w15:restartNumberingAfterBreak="0">
    <w:nsid w:val="260E0F12"/>
    <w:multiLevelType w:val="hybridMultilevel"/>
    <w:tmpl w:val="CEEA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21C3F"/>
    <w:multiLevelType w:val="hybridMultilevel"/>
    <w:tmpl w:val="AC48BAF2"/>
    <w:lvl w:ilvl="0" w:tplc="348AE5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C5C12"/>
    <w:multiLevelType w:val="hybridMultilevel"/>
    <w:tmpl w:val="BFFE22C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8D2A7B"/>
    <w:multiLevelType w:val="hybridMultilevel"/>
    <w:tmpl w:val="BE8A3B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73E4AA6"/>
    <w:multiLevelType w:val="hybridMultilevel"/>
    <w:tmpl w:val="4790D052"/>
    <w:styleLink w:val="IIHeader"/>
    <w:lvl w:ilvl="0" w:tplc="E392DAC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5BFAD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6D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5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A8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09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031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0E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32" w15:restartNumberingAfterBreak="0">
    <w:nsid w:val="4E5F5A0C"/>
    <w:multiLevelType w:val="hybridMultilevel"/>
    <w:tmpl w:val="804428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3364C"/>
    <w:multiLevelType w:val="hybridMultilevel"/>
    <w:tmpl w:val="5CD492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FE2DA3"/>
    <w:multiLevelType w:val="hybridMultilevel"/>
    <w:tmpl w:val="E5CC79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9D431A0"/>
    <w:multiLevelType w:val="hybridMultilevel"/>
    <w:tmpl w:val="00A03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55F42"/>
    <w:multiLevelType w:val="hybridMultilevel"/>
    <w:tmpl w:val="278218BE"/>
    <w:styleLink w:val="MDStyle"/>
    <w:lvl w:ilvl="0" w:tplc="C3C87E82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 w:tplc="AFBAEAAE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 w:tplc="AE7C36A8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 w:tplc="27762F52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 w:tplc="D038A26C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 w:tplc="9D5C4C9E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 w:tplc="C0E2503C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 w:tplc="848ED216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 w:tplc="50F8888E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9" w15:restartNumberingAfterBreak="0">
    <w:nsid w:val="7A8873D7"/>
    <w:multiLevelType w:val="hybridMultilevel"/>
    <w:tmpl w:val="817A93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B16E7"/>
    <w:multiLevelType w:val="hybridMultilevel"/>
    <w:tmpl w:val="4ECEBF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0"/>
  </w:num>
  <w:num w:numId="3">
    <w:abstractNumId w:val="30"/>
  </w:num>
  <w:num w:numId="4">
    <w:abstractNumId w:val="36"/>
  </w:num>
  <w:num w:numId="5">
    <w:abstractNumId w:val="31"/>
  </w:num>
  <w:num w:numId="6">
    <w:abstractNumId w:val="26"/>
  </w:num>
  <w:num w:numId="7">
    <w:abstractNumId w:val="22"/>
  </w:num>
  <w:num w:numId="8">
    <w:abstractNumId w:val="2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648"/>
          </w:tabs>
          <w:ind w:left="36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1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15"/>
    <w:lvlOverride w:ilvl="0">
      <w:startOverride w:val="1"/>
      <w:lvl w:ilvl="0" w:tplc="2E8C1450">
        <w:start w:val="1"/>
        <w:numFmt w:val="lowerLetter"/>
        <w:lvlText w:val="%1."/>
        <w:lvlJc w:val="left"/>
      </w:lvl>
    </w:lvlOverride>
    <w:lvlOverride w:ilvl="1">
      <w:startOverride w:val="1"/>
      <w:lvl w:ilvl="1" w:tplc="AA368784">
        <w:start w:val="1"/>
        <w:numFmt w:val="lowerLetter"/>
        <w:lvlText w:val="%2."/>
        <w:lvlJc w:val="left"/>
      </w:lvl>
    </w:lvlOverride>
    <w:lvlOverride w:ilvl="2">
      <w:startOverride w:val="1"/>
      <w:lvl w:ilvl="2" w:tplc="73A62E2C">
        <w:start w:val="1"/>
        <w:numFmt w:val="lowerLetter"/>
        <w:lvlText w:val="%3."/>
        <w:lvlJc w:val="left"/>
      </w:lvl>
    </w:lvlOverride>
    <w:lvlOverride w:ilvl="3">
      <w:startOverride w:val="1"/>
      <w:lvl w:ilvl="3" w:tplc="92BA6814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 w:tplc="51466976">
        <w:start w:val="1"/>
        <w:numFmt w:val="lowerLetter"/>
        <w:lvlText w:val="%5."/>
        <w:lvlJc w:val="left"/>
      </w:lvl>
    </w:lvlOverride>
    <w:lvlOverride w:ilvl="5">
      <w:startOverride w:val="1"/>
      <w:lvl w:ilvl="5" w:tplc="62C4781A">
        <w:start w:val="1"/>
        <w:numFmt w:val="lowerLetter"/>
        <w:lvlText w:val="%6."/>
        <w:lvlJc w:val="left"/>
      </w:lvl>
    </w:lvlOverride>
    <w:lvlOverride w:ilvl="6">
      <w:startOverride w:val="1"/>
      <w:lvl w:ilvl="6" w:tplc="21D2D62E">
        <w:start w:val="1"/>
        <w:numFmt w:val="lowerLetter"/>
        <w:lvlText w:val="%7."/>
        <w:lvlJc w:val="left"/>
      </w:lvl>
    </w:lvlOverride>
    <w:lvlOverride w:ilvl="7">
      <w:startOverride w:val="1"/>
      <w:lvl w:ilvl="7" w:tplc="2D4E60DE">
        <w:start w:val="1"/>
        <w:numFmt w:val="lowerLetter"/>
        <w:lvlText w:val="%8."/>
        <w:lvlJc w:val="left"/>
      </w:lvl>
    </w:lvlOverride>
  </w:num>
  <w:num w:numId="12">
    <w:abstractNumId w:val="34"/>
  </w:num>
  <w:num w:numId="13">
    <w:abstractNumId w:val="29"/>
  </w:num>
  <w:num w:numId="14">
    <w:abstractNumId w:val="1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>
    <w:abstractNumId w:val="40"/>
  </w:num>
  <w:num w:numId="16">
    <w:abstractNumId w:val="32"/>
  </w:num>
  <w:num w:numId="17">
    <w:abstractNumId w:val="35"/>
  </w:num>
  <w:num w:numId="18">
    <w:abstractNumId w:val="39"/>
  </w:num>
  <w:num w:numId="19">
    <w:abstractNumId w:val="28"/>
  </w:num>
  <w:num w:numId="20">
    <w:abstractNumId w:val="24"/>
  </w:num>
  <w:num w:numId="21">
    <w:abstractNumId w:val="37"/>
  </w:num>
  <w:num w:numId="22">
    <w:abstractNumId w:val="21"/>
  </w:num>
  <w:num w:numId="23">
    <w:abstractNumId w:val="33"/>
  </w:num>
  <w:num w:numId="24">
    <w:abstractNumId w:val="2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5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indell, Brian">
    <w15:presenceInfo w15:providerId="AD" w15:userId="S::BWT@nrc.gov::95f9ee13-ea20-482c-969e-795cc7ee7b26"/>
  </w15:person>
  <w15:person w15:author="Wachutka, Jeremy">
    <w15:presenceInfo w15:providerId="AD" w15:userId="S::JLW8@NRC.GOV::b34f80af-ceec-4fbc-8acd-4a0e4801a949"/>
  </w15:person>
  <w15:person w15:author="Scheetz, Maurin">
    <w15:presenceInfo w15:providerId="AD" w15:userId="S::MCS7@NRC.GOV::3376cac3-7220-4ca8-aaa2-1e81f6aca7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2506"/>
    <w:rsid w:val="00004379"/>
    <w:rsid w:val="0000666B"/>
    <w:rsid w:val="000104F1"/>
    <w:rsid w:val="00010ED4"/>
    <w:rsid w:val="0001150F"/>
    <w:rsid w:val="0001262A"/>
    <w:rsid w:val="00013276"/>
    <w:rsid w:val="0001425F"/>
    <w:rsid w:val="00015863"/>
    <w:rsid w:val="000158C7"/>
    <w:rsid w:val="00015971"/>
    <w:rsid w:val="00016812"/>
    <w:rsid w:val="000172D2"/>
    <w:rsid w:val="00017A8E"/>
    <w:rsid w:val="00020F24"/>
    <w:rsid w:val="00022B28"/>
    <w:rsid w:val="00023165"/>
    <w:rsid w:val="00023AEC"/>
    <w:rsid w:val="000247C9"/>
    <w:rsid w:val="000263B0"/>
    <w:rsid w:val="00026DF7"/>
    <w:rsid w:val="00027F97"/>
    <w:rsid w:val="000305B9"/>
    <w:rsid w:val="00030956"/>
    <w:rsid w:val="00030CF8"/>
    <w:rsid w:val="000337E1"/>
    <w:rsid w:val="00034840"/>
    <w:rsid w:val="00035355"/>
    <w:rsid w:val="0003590C"/>
    <w:rsid w:val="00035912"/>
    <w:rsid w:val="000360D2"/>
    <w:rsid w:val="00037E91"/>
    <w:rsid w:val="00040E0A"/>
    <w:rsid w:val="00041101"/>
    <w:rsid w:val="0004115B"/>
    <w:rsid w:val="0004171B"/>
    <w:rsid w:val="00041CDF"/>
    <w:rsid w:val="00042DFF"/>
    <w:rsid w:val="0004540D"/>
    <w:rsid w:val="00046D34"/>
    <w:rsid w:val="000479A9"/>
    <w:rsid w:val="00051236"/>
    <w:rsid w:val="0005182F"/>
    <w:rsid w:val="00051FBF"/>
    <w:rsid w:val="00052A08"/>
    <w:rsid w:val="00052C0E"/>
    <w:rsid w:val="00052DE3"/>
    <w:rsid w:val="00053A2B"/>
    <w:rsid w:val="00053EAE"/>
    <w:rsid w:val="00053EE8"/>
    <w:rsid w:val="00053F70"/>
    <w:rsid w:val="00054053"/>
    <w:rsid w:val="00054521"/>
    <w:rsid w:val="00054C30"/>
    <w:rsid w:val="00054DAD"/>
    <w:rsid w:val="00055422"/>
    <w:rsid w:val="00062595"/>
    <w:rsid w:val="00062C87"/>
    <w:rsid w:val="000643F2"/>
    <w:rsid w:val="00064E22"/>
    <w:rsid w:val="00064EA0"/>
    <w:rsid w:val="000653CE"/>
    <w:rsid w:val="0006636C"/>
    <w:rsid w:val="000667BF"/>
    <w:rsid w:val="000678BA"/>
    <w:rsid w:val="00070E03"/>
    <w:rsid w:val="000712FC"/>
    <w:rsid w:val="00071940"/>
    <w:rsid w:val="000720DF"/>
    <w:rsid w:val="00072964"/>
    <w:rsid w:val="00072BCC"/>
    <w:rsid w:val="00073206"/>
    <w:rsid w:val="0007484B"/>
    <w:rsid w:val="00074BCE"/>
    <w:rsid w:val="00074DB4"/>
    <w:rsid w:val="000769E9"/>
    <w:rsid w:val="00076D87"/>
    <w:rsid w:val="0007778D"/>
    <w:rsid w:val="00077BEF"/>
    <w:rsid w:val="00077F90"/>
    <w:rsid w:val="00080996"/>
    <w:rsid w:val="0008108E"/>
    <w:rsid w:val="0008335E"/>
    <w:rsid w:val="000856D8"/>
    <w:rsid w:val="00085EC7"/>
    <w:rsid w:val="000861C1"/>
    <w:rsid w:val="00086CD1"/>
    <w:rsid w:val="00086E8D"/>
    <w:rsid w:val="00090D1E"/>
    <w:rsid w:val="0009175E"/>
    <w:rsid w:val="00092FDC"/>
    <w:rsid w:val="000938B2"/>
    <w:rsid w:val="0009392A"/>
    <w:rsid w:val="0009399A"/>
    <w:rsid w:val="000944CF"/>
    <w:rsid w:val="00094E80"/>
    <w:rsid w:val="000A0EA4"/>
    <w:rsid w:val="000A1E21"/>
    <w:rsid w:val="000A1EB0"/>
    <w:rsid w:val="000A47CE"/>
    <w:rsid w:val="000A4886"/>
    <w:rsid w:val="000B1931"/>
    <w:rsid w:val="000B19C6"/>
    <w:rsid w:val="000B22DB"/>
    <w:rsid w:val="000B4CE7"/>
    <w:rsid w:val="000B61DE"/>
    <w:rsid w:val="000B790F"/>
    <w:rsid w:val="000B7C5F"/>
    <w:rsid w:val="000C0A9B"/>
    <w:rsid w:val="000C0F9D"/>
    <w:rsid w:val="000C150F"/>
    <w:rsid w:val="000C2238"/>
    <w:rsid w:val="000C36C1"/>
    <w:rsid w:val="000C3B89"/>
    <w:rsid w:val="000C5784"/>
    <w:rsid w:val="000D0DCC"/>
    <w:rsid w:val="000D34CA"/>
    <w:rsid w:val="000D3DD3"/>
    <w:rsid w:val="000D486A"/>
    <w:rsid w:val="000D6065"/>
    <w:rsid w:val="000D6309"/>
    <w:rsid w:val="000D6602"/>
    <w:rsid w:val="000D67F8"/>
    <w:rsid w:val="000D7621"/>
    <w:rsid w:val="000E0FE8"/>
    <w:rsid w:val="000E25FC"/>
    <w:rsid w:val="000E3AC7"/>
    <w:rsid w:val="000E3C4D"/>
    <w:rsid w:val="000E3E3E"/>
    <w:rsid w:val="000E50BE"/>
    <w:rsid w:val="000E5F51"/>
    <w:rsid w:val="000E633D"/>
    <w:rsid w:val="000E6A54"/>
    <w:rsid w:val="000E7851"/>
    <w:rsid w:val="000F0029"/>
    <w:rsid w:val="000F0693"/>
    <w:rsid w:val="000F27C5"/>
    <w:rsid w:val="000F2A2F"/>
    <w:rsid w:val="000F2F04"/>
    <w:rsid w:val="000F45AE"/>
    <w:rsid w:val="000F5518"/>
    <w:rsid w:val="000F5D13"/>
    <w:rsid w:val="000F6A05"/>
    <w:rsid w:val="000F7E0A"/>
    <w:rsid w:val="000F7FCA"/>
    <w:rsid w:val="00101C0C"/>
    <w:rsid w:val="00102EF5"/>
    <w:rsid w:val="001045BD"/>
    <w:rsid w:val="00105DF1"/>
    <w:rsid w:val="001062C6"/>
    <w:rsid w:val="00107314"/>
    <w:rsid w:val="00107561"/>
    <w:rsid w:val="00111F3D"/>
    <w:rsid w:val="001129CD"/>
    <w:rsid w:val="0011374D"/>
    <w:rsid w:val="00113AA0"/>
    <w:rsid w:val="00115574"/>
    <w:rsid w:val="0011565A"/>
    <w:rsid w:val="0012072F"/>
    <w:rsid w:val="001209AA"/>
    <w:rsid w:val="00121358"/>
    <w:rsid w:val="001226E0"/>
    <w:rsid w:val="001237DE"/>
    <w:rsid w:val="001249D2"/>
    <w:rsid w:val="00124AD9"/>
    <w:rsid w:val="00127B38"/>
    <w:rsid w:val="00127D66"/>
    <w:rsid w:val="00130E9F"/>
    <w:rsid w:val="0013151B"/>
    <w:rsid w:val="00132A6E"/>
    <w:rsid w:val="001333BB"/>
    <w:rsid w:val="001336B7"/>
    <w:rsid w:val="001338AE"/>
    <w:rsid w:val="00134286"/>
    <w:rsid w:val="00134E0D"/>
    <w:rsid w:val="00135C56"/>
    <w:rsid w:val="00136B24"/>
    <w:rsid w:val="00137D97"/>
    <w:rsid w:val="00141D90"/>
    <w:rsid w:val="001431C7"/>
    <w:rsid w:val="00143AC3"/>
    <w:rsid w:val="0014431E"/>
    <w:rsid w:val="0014476A"/>
    <w:rsid w:val="00145154"/>
    <w:rsid w:val="001465E1"/>
    <w:rsid w:val="00147306"/>
    <w:rsid w:val="00151354"/>
    <w:rsid w:val="00152416"/>
    <w:rsid w:val="0016159E"/>
    <w:rsid w:val="001615D5"/>
    <w:rsid w:val="0016193B"/>
    <w:rsid w:val="00162224"/>
    <w:rsid w:val="0016386E"/>
    <w:rsid w:val="00166744"/>
    <w:rsid w:val="001671BD"/>
    <w:rsid w:val="0016729F"/>
    <w:rsid w:val="0016750E"/>
    <w:rsid w:val="00170595"/>
    <w:rsid w:val="00170932"/>
    <w:rsid w:val="00173B5A"/>
    <w:rsid w:val="00173BCD"/>
    <w:rsid w:val="0017569D"/>
    <w:rsid w:val="0017581A"/>
    <w:rsid w:val="00176375"/>
    <w:rsid w:val="001772BA"/>
    <w:rsid w:val="0017793A"/>
    <w:rsid w:val="00177D50"/>
    <w:rsid w:val="001810F2"/>
    <w:rsid w:val="0018135C"/>
    <w:rsid w:val="00183125"/>
    <w:rsid w:val="00183849"/>
    <w:rsid w:val="00183BBE"/>
    <w:rsid w:val="00183EF2"/>
    <w:rsid w:val="00184C52"/>
    <w:rsid w:val="00185CF2"/>
    <w:rsid w:val="00186C31"/>
    <w:rsid w:val="00187238"/>
    <w:rsid w:val="0018729E"/>
    <w:rsid w:val="00187EB0"/>
    <w:rsid w:val="00190F78"/>
    <w:rsid w:val="00191B63"/>
    <w:rsid w:val="0019630D"/>
    <w:rsid w:val="001975A9"/>
    <w:rsid w:val="00197A03"/>
    <w:rsid w:val="00197DCC"/>
    <w:rsid w:val="00197FD2"/>
    <w:rsid w:val="001A1DDF"/>
    <w:rsid w:val="001A2C9B"/>
    <w:rsid w:val="001A3CF5"/>
    <w:rsid w:val="001A3E31"/>
    <w:rsid w:val="001A40BE"/>
    <w:rsid w:val="001A4B7B"/>
    <w:rsid w:val="001A4ED1"/>
    <w:rsid w:val="001A5518"/>
    <w:rsid w:val="001A66B7"/>
    <w:rsid w:val="001A7C28"/>
    <w:rsid w:val="001B129F"/>
    <w:rsid w:val="001B2D1A"/>
    <w:rsid w:val="001B2D56"/>
    <w:rsid w:val="001B3AF8"/>
    <w:rsid w:val="001B3B91"/>
    <w:rsid w:val="001B4416"/>
    <w:rsid w:val="001B5F6F"/>
    <w:rsid w:val="001B6791"/>
    <w:rsid w:val="001B6C4B"/>
    <w:rsid w:val="001B7290"/>
    <w:rsid w:val="001B790F"/>
    <w:rsid w:val="001C15DC"/>
    <w:rsid w:val="001C184C"/>
    <w:rsid w:val="001C3A2B"/>
    <w:rsid w:val="001C4314"/>
    <w:rsid w:val="001C4C4D"/>
    <w:rsid w:val="001D06E2"/>
    <w:rsid w:val="001D2FB5"/>
    <w:rsid w:val="001D35F0"/>
    <w:rsid w:val="001D52E5"/>
    <w:rsid w:val="001D655F"/>
    <w:rsid w:val="001D6E49"/>
    <w:rsid w:val="001E1494"/>
    <w:rsid w:val="001E1ADC"/>
    <w:rsid w:val="001E1F24"/>
    <w:rsid w:val="001E26B4"/>
    <w:rsid w:val="001E4261"/>
    <w:rsid w:val="001E6CC1"/>
    <w:rsid w:val="001E6E90"/>
    <w:rsid w:val="001E7136"/>
    <w:rsid w:val="001F05D2"/>
    <w:rsid w:val="001F0F4E"/>
    <w:rsid w:val="001F1092"/>
    <w:rsid w:val="001F23A3"/>
    <w:rsid w:val="001F2EA9"/>
    <w:rsid w:val="001F3EDA"/>
    <w:rsid w:val="001F469F"/>
    <w:rsid w:val="001F48E5"/>
    <w:rsid w:val="001F4C1E"/>
    <w:rsid w:val="001F50D5"/>
    <w:rsid w:val="001F565D"/>
    <w:rsid w:val="001F7251"/>
    <w:rsid w:val="00200B78"/>
    <w:rsid w:val="00202197"/>
    <w:rsid w:val="00202D2B"/>
    <w:rsid w:val="0020444C"/>
    <w:rsid w:val="002063EB"/>
    <w:rsid w:val="002064E2"/>
    <w:rsid w:val="002068D7"/>
    <w:rsid w:val="00206E64"/>
    <w:rsid w:val="0021118F"/>
    <w:rsid w:val="0021384E"/>
    <w:rsid w:val="002158DF"/>
    <w:rsid w:val="00215B21"/>
    <w:rsid w:val="00215CA0"/>
    <w:rsid w:val="00216239"/>
    <w:rsid w:val="002175C0"/>
    <w:rsid w:val="00217A48"/>
    <w:rsid w:val="002202D8"/>
    <w:rsid w:val="00220A22"/>
    <w:rsid w:val="002210A4"/>
    <w:rsid w:val="002217BB"/>
    <w:rsid w:val="00222A23"/>
    <w:rsid w:val="00223401"/>
    <w:rsid w:val="00224F0F"/>
    <w:rsid w:val="00224FEE"/>
    <w:rsid w:val="002252E9"/>
    <w:rsid w:val="00225FD1"/>
    <w:rsid w:val="00231CF3"/>
    <w:rsid w:val="00231F72"/>
    <w:rsid w:val="00231FE3"/>
    <w:rsid w:val="0023228A"/>
    <w:rsid w:val="00232813"/>
    <w:rsid w:val="00233AE4"/>
    <w:rsid w:val="00233DFF"/>
    <w:rsid w:val="00234928"/>
    <w:rsid w:val="00236029"/>
    <w:rsid w:val="002365C7"/>
    <w:rsid w:val="00237A70"/>
    <w:rsid w:val="00237D8F"/>
    <w:rsid w:val="00237E32"/>
    <w:rsid w:val="00240791"/>
    <w:rsid w:val="00240FB6"/>
    <w:rsid w:val="00244C3E"/>
    <w:rsid w:val="00244F3C"/>
    <w:rsid w:val="00245D99"/>
    <w:rsid w:val="00251AE4"/>
    <w:rsid w:val="0025225B"/>
    <w:rsid w:val="002526B9"/>
    <w:rsid w:val="0025431E"/>
    <w:rsid w:val="00256EB0"/>
    <w:rsid w:val="002576D3"/>
    <w:rsid w:val="00257F3F"/>
    <w:rsid w:val="002611CE"/>
    <w:rsid w:val="002622F6"/>
    <w:rsid w:val="00262684"/>
    <w:rsid w:val="00262F1F"/>
    <w:rsid w:val="00264079"/>
    <w:rsid w:val="002666A4"/>
    <w:rsid w:val="0026748F"/>
    <w:rsid w:val="002712C6"/>
    <w:rsid w:val="002714D9"/>
    <w:rsid w:val="0027404F"/>
    <w:rsid w:val="002755C0"/>
    <w:rsid w:val="00275713"/>
    <w:rsid w:val="00275B1B"/>
    <w:rsid w:val="002764A2"/>
    <w:rsid w:val="00280655"/>
    <w:rsid w:val="00280E2F"/>
    <w:rsid w:val="00280F97"/>
    <w:rsid w:val="00282529"/>
    <w:rsid w:val="00282646"/>
    <w:rsid w:val="00282899"/>
    <w:rsid w:val="00282981"/>
    <w:rsid w:val="00282AF0"/>
    <w:rsid w:val="00283C57"/>
    <w:rsid w:val="00283E30"/>
    <w:rsid w:val="00283F74"/>
    <w:rsid w:val="00287229"/>
    <w:rsid w:val="00292564"/>
    <w:rsid w:val="002938AB"/>
    <w:rsid w:val="002947A1"/>
    <w:rsid w:val="00294BE1"/>
    <w:rsid w:val="002956F5"/>
    <w:rsid w:val="00295750"/>
    <w:rsid w:val="002957E8"/>
    <w:rsid w:val="00295E17"/>
    <w:rsid w:val="002A3B17"/>
    <w:rsid w:val="002A5D56"/>
    <w:rsid w:val="002A6266"/>
    <w:rsid w:val="002A6450"/>
    <w:rsid w:val="002A6DAB"/>
    <w:rsid w:val="002B0160"/>
    <w:rsid w:val="002B0B39"/>
    <w:rsid w:val="002B0CEE"/>
    <w:rsid w:val="002B1611"/>
    <w:rsid w:val="002B2526"/>
    <w:rsid w:val="002B33AD"/>
    <w:rsid w:val="002B504E"/>
    <w:rsid w:val="002B5DFF"/>
    <w:rsid w:val="002C018B"/>
    <w:rsid w:val="002C2638"/>
    <w:rsid w:val="002C3E3B"/>
    <w:rsid w:val="002C6882"/>
    <w:rsid w:val="002C7125"/>
    <w:rsid w:val="002C75D7"/>
    <w:rsid w:val="002D2CBA"/>
    <w:rsid w:val="002D2F10"/>
    <w:rsid w:val="002D52A2"/>
    <w:rsid w:val="002D72E8"/>
    <w:rsid w:val="002E0368"/>
    <w:rsid w:val="002E103A"/>
    <w:rsid w:val="002E1895"/>
    <w:rsid w:val="002E2B20"/>
    <w:rsid w:val="002E4139"/>
    <w:rsid w:val="002E4705"/>
    <w:rsid w:val="002E52E8"/>
    <w:rsid w:val="002F1161"/>
    <w:rsid w:val="002F139C"/>
    <w:rsid w:val="002F1F1C"/>
    <w:rsid w:val="002F37A8"/>
    <w:rsid w:val="002F4D7E"/>
    <w:rsid w:val="002F69A2"/>
    <w:rsid w:val="002F6ABE"/>
    <w:rsid w:val="0030006D"/>
    <w:rsid w:val="003010C1"/>
    <w:rsid w:val="003022E9"/>
    <w:rsid w:val="00302743"/>
    <w:rsid w:val="00303526"/>
    <w:rsid w:val="00305099"/>
    <w:rsid w:val="00305487"/>
    <w:rsid w:val="00305B5F"/>
    <w:rsid w:val="00306F2D"/>
    <w:rsid w:val="00307614"/>
    <w:rsid w:val="00310573"/>
    <w:rsid w:val="00311002"/>
    <w:rsid w:val="00311E35"/>
    <w:rsid w:val="00312E65"/>
    <w:rsid w:val="00313D9D"/>
    <w:rsid w:val="00317B4D"/>
    <w:rsid w:val="00320AFA"/>
    <w:rsid w:val="00321A8C"/>
    <w:rsid w:val="00322873"/>
    <w:rsid w:val="0032316B"/>
    <w:rsid w:val="00323A37"/>
    <w:rsid w:val="00323E02"/>
    <w:rsid w:val="0032508E"/>
    <w:rsid w:val="00325559"/>
    <w:rsid w:val="00327BD6"/>
    <w:rsid w:val="003304F6"/>
    <w:rsid w:val="00330B29"/>
    <w:rsid w:val="00331D8F"/>
    <w:rsid w:val="003330DA"/>
    <w:rsid w:val="003330DF"/>
    <w:rsid w:val="00334D79"/>
    <w:rsid w:val="003366EF"/>
    <w:rsid w:val="003369D9"/>
    <w:rsid w:val="00340502"/>
    <w:rsid w:val="003408E5"/>
    <w:rsid w:val="00340E87"/>
    <w:rsid w:val="0034150F"/>
    <w:rsid w:val="003417BA"/>
    <w:rsid w:val="00341A4C"/>
    <w:rsid w:val="003431E1"/>
    <w:rsid w:val="00345099"/>
    <w:rsid w:val="0034580B"/>
    <w:rsid w:val="00345897"/>
    <w:rsid w:val="0034645C"/>
    <w:rsid w:val="003468D3"/>
    <w:rsid w:val="00351F45"/>
    <w:rsid w:val="003528A3"/>
    <w:rsid w:val="00353114"/>
    <w:rsid w:val="00353839"/>
    <w:rsid w:val="003539BE"/>
    <w:rsid w:val="00353D67"/>
    <w:rsid w:val="00354146"/>
    <w:rsid w:val="00355886"/>
    <w:rsid w:val="00356263"/>
    <w:rsid w:val="0035781C"/>
    <w:rsid w:val="00360186"/>
    <w:rsid w:val="00361965"/>
    <w:rsid w:val="00361BDA"/>
    <w:rsid w:val="0036261B"/>
    <w:rsid w:val="0036270B"/>
    <w:rsid w:val="00363030"/>
    <w:rsid w:val="00363178"/>
    <w:rsid w:val="0036397F"/>
    <w:rsid w:val="003647F9"/>
    <w:rsid w:val="00364D62"/>
    <w:rsid w:val="00365778"/>
    <w:rsid w:val="00365844"/>
    <w:rsid w:val="00365F52"/>
    <w:rsid w:val="00366C24"/>
    <w:rsid w:val="00366F6D"/>
    <w:rsid w:val="00367639"/>
    <w:rsid w:val="00367760"/>
    <w:rsid w:val="00370728"/>
    <w:rsid w:val="00370E2D"/>
    <w:rsid w:val="003711EB"/>
    <w:rsid w:val="00371665"/>
    <w:rsid w:val="00371CD8"/>
    <w:rsid w:val="00372152"/>
    <w:rsid w:val="00372690"/>
    <w:rsid w:val="003735EF"/>
    <w:rsid w:val="00373845"/>
    <w:rsid w:val="00374718"/>
    <w:rsid w:val="003753A1"/>
    <w:rsid w:val="00375AF3"/>
    <w:rsid w:val="0037658F"/>
    <w:rsid w:val="00381EFC"/>
    <w:rsid w:val="003841BA"/>
    <w:rsid w:val="003844C7"/>
    <w:rsid w:val="003855B3"/>
    <w:rsid w:val="0038641B"/>
    <w:rsid w:val="0038695D"/>
    <w:rsid w:val="00390A32"/>
    <w:rsid w:val="00390B5F"/>
    <w:rsid w:val="00390EE7"/>
    <w:rsid w:val="00392629"/>
    <w:rsid w:val="003928B5"/>
    <w:rsid w:val="00392A06"/>
    <w:rsid w:val="00392A3D"/>
    <w:rsid w:val="00392C13"/>
    <w:rsid w:val="0039325C"/>
    <w:rsid w:val="003947FC"/>
    <w:rsid w:val="00395D4D"/>
    <w:rsid w:val="003A0755"/>
    <w:rsid w:val="003A11A6"/>
    <w:rsid w:val="003A16BD"/>
    <w:rsid w:val="003A2388"/>
    <w:rsid w:val="003A27F1"/>
    <w:rsid w:val="003A4F9C"/>
    <w:rsid w:val="003A504D"/>
    <w:rsid w:val="003A6E91"/>
    <w:rsid w:val="003B02B4"/>
    <w:rsid w:val="003B29C9"/>
    <w:rsid w:val="003B4630"/>
    <w:rsid w:val="003B51CC"/>
    <w:rsid w:val="003B723E"/>
    <w:rsid w:val="003B793A"/>
    <w:rsid w:val="003B7B59"/>
    <w:rsid w:val="003B7DBD"/>
    <w:rsid w:val="003C0177"/>
    <w:rsid w:val="003C0377"/>
    <w:rsid w:val="003C03D2"/>
    <w:rsid w:val="003C0491"/>
    <w:rsid w:val="003C1B0F"/>
    <w:rsid w:val="003C1BA6"/>
    <w:rsid w:val="003C1ED2"/>
    <w:rsid w:val="003C53CD"/>
    <w:rsid w:val="003C663E"/>
    <w:rsid w:val="003C67B3"/>
    <w:rsid w:val="003D0A19"/>
    <w:rsid w:val="003D0EEF"/>
    <w:rsid w:val="003D46C9"/>
    <w:rsid w:val="003D51B7"/>
    <w:rsid w:val="003D59AB"/>
    <w:rsid w:val="003D5AE7"/>
    <w:rsid w:val="003D7C60"/>
    <w:rsid w:val="003D7DE3"/>
    <w:rsid w:val="003D7FEF"/>
    <w:rsid w:val="003E0E8D"/>
    <w:rsid w:val="003E1A11"/>
    <w:rsid w:val="003E3549"/>
    <w:rsid w:val="003E76DA"/>
    <w:rsid w:val="003E7D96"/>
    <w:rsid w:val="003F0B99"/>
    <w:rsid w:val="003F29D3"/>
    <w:rsid w:val="003F3BC6"/>
    <w:rsid w:val="003F43A9"/>
    <w:rsid w:val="003F4430"/>
    <w:rsid w:val="0040045B"/>
    <w:rsid w:val="00401340"/>
    <w:rsid w:val="00401868"/>
    <w:rsid w:val="004031DE"/>
    <w:rsid w:val="00404672"/>
    <w:rsid w:val="00404D81"/>
    <w:rsid w:val="00404FF1"/>
    <w:rsid w:val="00405259"/>
    <w:rsid w:val="004055CD"/>
    <w:rsid w:val="00406CCB"/>
    <w:rsid w:val="00406FA1"/>
    <w:rsid w:val="004106B1"/>
    <w:rsid w:val="0041071B"/>
    <w:rsid w:val="004118AE"/>
    <w:rsid w:val="00412D56"/>
    <w:rsid w:val="00413024"/>
    <w:rsid w:val="00413201"/>
    <w:rsid w:val="00413229"/>
    <w:rsid w:val="004137CF"/>
    <w:rsid w:val="00413A43"/>
    <w:rsid w:val="00415ECE"/>
    <w:rsid w:val="004204B4"/>
    <w:rsid w:val="00420C9A"/>
    <w:rsid w:val="00421B3E"/>
    <w:rsid w:val="00423824"/>
    <w:rsid w:val="00424E47"/>
    <w:rsid w:val="0042518B"/>
    <w:rsid w:val="00425416"/>
    <w:rsid w:val="00425FDD"/>
    <w:rsid w:val="004267AF"/>
    <w:rsid w:val="00426AC7"/>
    <w:rsid w:val="00431BDA"/>
    <w:rsid w:val="00433136"/>
    <w:rsid w:val="00434834"/>
    <w:rsid w:val="00435404"/>
    <w:rsid w:val="004366EA"/>
    <w:rsid w:val="004367D5"/>
    <w:rsid w:val="00436F7D"/>
    <w:rsid w:val="00442B03"/>
    <w:rsid w:val="00442DDF"/>
    <w:rsid w:val="0044380A"/>
    <w:rsid w:val="00443B2A"/>
    <w:rsid w:val="00443C4A"/>
    <w:rsid w:val="0044481A"/>
    <w:rsid w:val="004453E6"/>
    <w:rsid w:val="0045306D"/>
    <w:rsid w:val="004536C2"/>
    <w:rsid w:val="0045384F"/>
    <w:rsid w:val="00453F5E"/>
    <w:rsid w:val="00455BBA"/>
    <w:rsid w:val="0045645F"/>
    <w:rsid w:val="00456F97"/>
    <w:rsid w:val="0045735B"/>
    <w:rsid w:val="00457C3B"/>
    <w:rsid w:val="004616AD"/>
    <w:rsid w:val="00462124"/>
    <w:rsid w:val="00463779"/>
    <w:rsid w:val="004637F7"/>
    <w:rsid w:val="0046394C"/>
    <w:rsid w:val="00463B81"/>
    <w:rsid w:val="00464A7D"/>
    <w:rsid w:val="00464BC2"/>
    <w:rsid w:val="00466B5A"/>
    <w:rsid w:val="0046709F"/>
    <w:rsid w:val="004675D8"/>
    <w:rsid w:val="00467C93"/>
    <w:rsid w:val="00470CBC"/>
    <w:rsid w:val="004711A7"/>
    <w:rsid w:val="004714CB"/>
    <w:rsid w:val="00471537"/>
    <w:rsid w:val="00472BF3"/>
    <w:rsid w:val="00473182"/>
    <w:rsid w:val="004745EB"/>
    <w:rsid w:val="00477ED3"/>
    <w:rsid w:val="004846AC"/>
    <w:rsid w:val="0048474E"/>
    <w:rsid w:val="00484FC1"/>
    <w:rsid w:val="004858FF"/>
    <w:rsid w:val="004903EE"/>
    <w:rsid w:val="00490492"/>
    <w:rsid w:val="0049242B"/>
    <w:rsid w:val="00492690"/>
    <w:rsid w:val="0049328D"/>
    <w:rsid w:val="00493BB6"/>
    <w:rsid w:val="004948DB"/>
    <w:rsid w:val="00495B4B"/>
    <w:rsid w:val="00496DFE"/>
    <w:rsid w:val="0049773A"/>
    <w:rsid w:val="00497B61"/>
    <w:rsid w:val="004A0315"/>
    <w:rsid w:val="004A0532"/>
    <w:rsid w:val="004A08EE"/>
    <w:rsid w:val="004A0EEA"/>
    <w:rsid w:val="004A4962"/>
    <w:rsid w:val="004A610F"/>
    <w:rsid w:val="004A70B9"/>
    <w:rsid w:val="004A7E43"/>
    <w:rsid w:val="004B1952"/>
    <w:rsid w:val="004B22E3"/>
    <w:rsid w:val="004B32F5"/>
    <w:rsid w:val="004B3F0B"/>
    <w:rsid w:val="004B3F4A"/>
    <w:rsid w:val="004B61D3"/>
    <w:rsid w:val="004B7021"/>
    <w:rsid w:val="004C2619"/>
    <w:rsid w:val="004C265D"/>
    <w:rsid w:val="004C2A01"/>
    <w:rsid w:val="004C2C90"/>
    <w:rsid w:val="004C3128"/>
    <w:rsid w:val="004C3551"/>
    <w:rsid w:val="004C4B80"/>
    <w:rsid w:val="004C549E"/>
    <w:rsid w:val="004D095A"/>
    <w:rsid w:val="004D0CB9"/>
    <w:rsid w:val="004D141D"/>
    <w:rsid w:val="004D1762"/>
    <w:rsid w:val="004D4FBE"/>
    <w:rsid w:val="004D5801"/>
    <w:rsid w:val="004D5C64"/>
    <w:rsid w:val="004D7482"/>
    <w:rsid w:val="004E0564"/>
    <w:rsid w:val="004E24CF"/>
    <w:rsid w:val="004E2977"/>
    <w:rsid w:val="004E4FA2"/>
    <w:rsid w:val="004E5739"/>
    <w:rsid w:val="004E60C4"/>
    <w:rsid w:val="004E6C0A"/>
    <w:rsid w:val="004E6DF8"/>
    <w:rsid w:val="004E7FB9"/>
    <w:rsid w:val="004F1AF9"/>
    <w:rsid w:val="004F2296"/>
    <w:rsid w:val="004F2F82"/>
    <w:rsid w:val="004F313F"/>
    <w:rsid w:val="004F54B7"/>
    <w:rsid w:val="004F6093"/>
    <w:rsid w:val="004F7665"/>
    <w:rsid w:val="004F7D9A"/>
    <w:rsid w:val="0050011F"/>
    <w:rsid w:val="00501D8B"/>
    <w:rsid w:val="00502B1A"/>
    <w:rsid w:val="005033C4"/>
    <w:rsid w:val="00503F4F"/>
    <w:rsid w:val="00505A65"/>
    <w:rsid w:val="00507F65"/>
    <w:rsid w:val="00510D50"/>
    <w:rsid w:val="0051191D"/>
    <w:rsid w:val="00511B6E"/>
    <w:rsid w:val="00511E6E"/>
    <w:rsid w:val="0051263A"/>
    <w:rsid w:val="00512901"/>
    <w:rsid w:val="0051345D"/>
    <w:rsid w:val="0051542B"/>
    <w:rsid w:val="005162AF"/>
    <w:rsid w:val="00516C68"/>
    <w:rsid w:val="00517835"/>
    <w:rsid w:val="005178DB"/>
    <w:rsid w:val="00520D56"/>
    <w:rsid w:val="005211FD"/>
    <w:rsid w:val="005214F7"/>
    <w:rsid w:val="00521FE5"/>
    <w:rsid w:val="00522E4E"/>
    <w:rsid w:val="00524115"/>
    <w:rsid w:val="005243F1"/>
    <w:rsid w:val="005245D3"/>
    <w:rsid w:val="005254DC"/>
    <w:rsid w:val="00527228"/>
    <w:rsid w:val="00527B0E"/>
    <w:rsid w:val="005301C3"/>
    <w:rsid w:val="00530F06"/>
    <w:rsid w:val="00534107"/>
    <w:rsid w:val="00534858"/>
    <w:rsid w:val="005357F9"/>
    <w:rsid w:val="00535E02"/>
    <w:rsid w:val="005401DC"/>
    <w:rsid w:val="0054128E"/>
    <w:rsid w:val="00541337"/>
    <w:rsid w:val="00541802"/>
    <w:rsid w:val="00541B88"/>
    <w:rsid w:val="00542353"/>
    <w:rsid w:val="00543604"/>
    <w:rsid w:val="00543FF6"/>
    <w:rsid w:val="0054523F"/>
    <w:rsid w:val="00547114"/>
    <w:rsid w:val="00547626"/>
    <w:rsid w:val="00547AA0"/>
    <w:rsid w:val="00551529"/>
    <w:rsid w:val="005530D7"/>
    <w:rsid w:val="00553F42"/>
    <w:rsid w:val="00554FAE"/>
    <w:rsid w:val="00555987"/>
    <w:rsid w:val="00556868"/>
    <w:rsid w:val="00557ADA"/>
    <w:rsid w:val="005612DE"/>
    <w:rsid w:val="00561742"/>
    <w:rsid w:val="00563F95"/>
    <w:rsid w:val="00564360"/>
    <w:rsid w:val="005647F6"/>
    <w:rsid w:val="00565B41"/>
    <w:rsid w:val="00566679"/>
    <w:rsid w:val="00570CFE"/>
    <w:rsid w:val="00570DA0"/>
    <w:rsid w:val="00571915"/>
    <w:rsid w:val="00572A4F"/>
    <w:rsid w:val="005812B8"/>
    <w:rsid w:val="0058161C"/>
    <w:rsid w:val="00581D83"/>
    <w:rsid w:val="00582A5B"/>
    <w:rsid w:val="0058351A"/>
    <w:rsid w:val="00583899"/>
    <w:rsid w:val="005855E3"/>
    <w:rsid w:val="00586ED2"/>
    <w:rsid w:val="005912FF"/>
    <w:rsid w:val="005923F8"/>
    <w:rsid w:val="005928C3"/>
    <w:rsid w:val="0059341A"/>
    <w:rsid w:val="00593EC5"/>
    <w:rsid w:val="00594495"/>
    <w:rsid w:val="00596356"/>
    <w:rsid w:val="00596565"/>
    <w:rsid w:val="0059797F"/>
    <w:rsid w:val="005A0244"/>
    <w:rsid w:val="005A04CA"/>
    <w:rsid w:val="005A0A47"/>
    <w:rsid w:val="005A1AFF"/>
    <w:rsid w:val="005A2565"/>
    <w:rsid w:val="005A26FB"/>
    <w:rsid w:val="005A2A0E"/>
    <w:rsid w:val="005A2FFF"/>
    <w:rsid w:val="005A34FD"/>
    <w:rsid w:val="005A396C"/>
    <w:rsid w:val="005A61E6"/>
    <w:rsid w:val="005A6BBA"/>
    <w:rsid w:val="005A73ED"/>
    <w:rsid w:val="005B09A4"/>
    <w:rsid w:val="005B320E"/>
    <w:rsid w:val="005B43FD"/>
    <w:rsid w:val="005B4DC2"/>
    <w:rsid w:val="005B5A20"/>
    <w:rsid w:val="005B77C4"/>
    <w:rsid w:val="005C0677"/>
    <w:rsid w:val="005C1267"/>
    <w:rsid w:val="005C321C"/>
    <w:rsid w:val="005C385D"/>
    <w:rsid w:val="005C601D"/>
    <w:rsid w:val="005C70C6"/>
    <w:rsid w:val="005C75A3"/>
    <w:rsid w:val="005C77F6"/>
    <w:rsid w:val="005C7D84"/>
    <w:rsid w:val="005D0CEA"/>
    <w:rsid w:val="005D1286"/>
    <w:rsid w:val="005D1783"/>
    <w:rsid w:val="005D21AD"/>
    <w:rsid w:val="005D4D07"/>
    <w:rsid w:val="005D5417"/>
    <w:rsid w:val="005D5D92"/>
    <w:rsid w:val="005D6056"/>
    <w:rsid w:val="005D60B0"/>
    <w:rsid w:val="005D6777"/>
    <w:rsid w:val="005D72C6"/>
    <w:rsid w:val="005E2D2D"/>
    <w:rsid w:val="005E2E80"/>
    <w:rsid w:val="005E3C98"/>
    <w:rsid w:val="005E3D4F"/>
    <w:rsid w:val="005E6B02"/>
    <w:rsid w:val="005F011E"/>
    <w:rsid w:val="005F0E31"/>
    <w:rsid w:val="005F0F35"/>
    <w:rsid w:val="005F24F4"/>
    <w:rsid w:val="005F60EA"/>
    <w:rsid w:val="005F63DC"/>
    <w:rsid w:val="005F75F1"/>
    <w:rsid w:val="005F79C8"/>
    <w:rsid w:val="00600264"/>
    <w:rsid w:val="00600EC6"/>
    <w:rsid w:val="00602048"/>
    <w:rsid w:val="00602995"/>
    <w:rsid w:val="00603125"/>
    <w:rsid w:val="00605788"/>
    <w:rsid w:val="00605FD9"/>
    <w:rsid w:val="006064AB"/>
    <w:rsid w:val="0060677C"/>
    <w:rsid w:val="0060679B"/>
    <w:rsid w:val="006067B7"/>
    <w:rsid w:val="006067BE"/>
    <w:rsid w:val="00611F66"/>
    <w:rsid w:val="006140F2"/>
    <w:rsid w:val="006158A0"/>
    <w:rsid w:val="00615C60"/>
    <w:rsid w:val="00617A2B"/>
    <w:rsid w:val="00617D7A"/>
    <w:rsid w:val="0062081C"/>
    <w:rsid w:val="00627F48"/>
    <w:rsid w:val="006300E0"/>
    <w:rsid w:val="00633F82"/>
    <w:rsid w:val="006341D2"/>
    <w:rsid w:val="00634B6B"/>
    <w:rsid w:val="006369A0"/>
    <w:rsid w:val="00636AFE"/>
    <w:rsid w:val="0063728A"/>
    <w:rsid w:val="00640A5A"/>
    <w:rsid w:val="00641273"/>
    <w:rsid w:val="00642AE7"/>
    <w:rsid w:val="00645ADC"/>
    <w:rsid w:val="00651083"/>
    <w:rsid w:val="006510FA"/>
    <w:rsid w:val="0065449B"/>
    <w:rsid w:val="0065479B"/>
    <w:rsid w:val="00655BE3"/>
    <w:rsid w:val="006565BC"/>
    <w:rsid w:val="006572B8"/>
    <w:rsid w:val="00661545"/>
    <w:rsid w:val="00661943"/>
    <w:rsid w:val="00662EED"/>
    <w:rsid w:val="00664AAE"/>
    <w:rsid w:val="00664D87"/>
    <w:rsid w:val="00665B55"/>
    <w:rsid w:val="00665F2A"/>
    <w:rsid w:val="0066681F"/>
    <w:rsid w:val="0066796E"/>
    <w:rsid w:val="00671749"/>
    <w:rsid w:val="0067183F"/>
    <w:rsid w:val="00671F84"/>
    <w:rsid w:val="00672484"/>
    <w:rsid w:val="00675F04"/>
    <w:rsid w:val="0068029F"/>
    <w:rsid w:val="00681D32"/>
    <w:rsid w:val="0068304E"/>
    <w:rsid w:val="0068331D"/>
    <w:rsid w:val="00683A38"/>
    <w:rsid w:val="00684C55"/>
    <w:rsid w:val="00685E0C"/>
    <w:rsid w:val="006863A6"/>
    <w:rsid w:val="0068777A"/>
    <w:rsid w:val="006910BF"/>
    <w:rsid w:val="0069130C"/>
    <w:rsid w:val="006914C9"/>
    <w:rsid w:val="00692C06"/>
    <w:rsid w:val="006950BF"/>
    <w:rsid w:val="006954A6"/>
    <w:rsid w:val="00695506"/>
    <w:rsid w:val="006962D7"/>
    <w:rsid w:val="006971AA"/>
    <w:rsid w:val="0069734E"/>
    <w:rsid w:val="006A3D93"/>
    <w:rsid w:val="006A4BA9"/>
    <w:rsid w:val="006A4E4F"/>
    <w:rsid w:val="006A5809"/>
    <w:rsid w:val="006A5F23"/>
    <w:rsid w:val="006A6793"/>
    <w:rsid w:val="006B24BA"/>
    <w:rsid w:val="006B38B8"/>
    <w:rsid w:val="006B3D0E"/>
    <w:rsid w:val="006B3D71"/>
    <w:rsid w:val="006B3E81"/>
    <w:rsid w:val="006B433C"/>
    <w:rsid w:val="006B43A3"/>
    <w:rsid w:val="006B5511"/>
    <w:rsid w:val="006B6066"/>
    <w:rsid w:val="006B68B1"/>
    <w:rsid w:val="006B6A89"/>
    <w:rsid w:val="006C3727"/>
    <w:rsid w:val="006C4456"/>
    <w:rsid w:val="006C4500"/>
    <w:rsid w:val="006C5EB1"/>
    <w:rsid w:val="006C7255"/>
    <w:rsid w:val="006C7A21"/>
    <w:rsid w:val="006C7CDA"/>
    <w:rsid w:val="006C7FE1"/>
    <w:rsid w:val="006D0A3C"/>
    <w:rsid w:val="006D1977"/>
    <w:rsid w:val="006D1CBD"/>
    <w:rsid w:val="006D5677"/>
    <w:rsid w:val="006E0094"/>
    <w:rsid w:val="006E199C"/>
    <w:rsid w:val="006E5149"/>
    <w:rsid w:val="006F00C7"/>
    <w:rsid w:val="006F0EBF"/>
    <w:rsid w:val="006F1186"/>
    <w:rsid w:val="006F1972"/>
    <w:rsid w:val="006F243C"/>
    <w:rsid w:val="006F2588"/>
    <w:rsid w:val="006F3187"/>
    <w:rsid w:val="006F609C"/>
    <w:rsid w:val="006F7197"/>
    <w:rsid w:val="006F7620"/>
    <w:rsid w:val="0070139F"/>
    <w:rsid w:val="007026F5"/>
    <w:rsid w:val="0070304E"/>
    <w:rsid w:val="00703B7C"/>
    <w:rsid w:val="00703EAB"/>
    <w:rsid w:val="00706DC4"/>
    <w:rsid w:val="0071263B"/>
    <w:rsid w:val="00713792"/>
    <w:rsid w:val="00713C8F"/>
    <w:rsid w:val="00715436"/>
    <w:rsid w:val="00715D2D"/>
    <w:rsid w:val="007162EA"/>
    <w:rsid w:val="007169CC"/>
    <w:rsid w:val="007173F6"/>
    <w:rsid w:val="00717667"/>
    <w:rsid w:val="00720EC4"/>
    <w:rsid w:val="00721B16"/>
    <w:rsid w:val="007234D8"/>
    <w:rsid w:val="00723591"/>
    <w:rsid w:val="007269E0"/>
    <w:rsid w:val="0072786F"/>
    <w:rsid w:val="00730EA3"/>
    <w:rsid w:val="00731250"/>
    <w:rsid w:val="007321CC"/>
    <w:rsid w:val="007324F1"/>
    <w:rsid w:val="007329A6"/>
    <w:rsid w:val="00732A8F"/>
    <w:rsid w:val="00734DEC"/>
    <w:rsid w:val="0073623E"/>
    <w:rsid w:val="00736405"/>
    <w:rsid w:val="0073687B"/>
    <w:rsid w:val="00741B74"/>
    <w:rsid w:val="00743627"/>
    <w:rsid w:val="00743DA2"/>
    <w:rsid w:val="007454C5"/>
    <w:rsid w:val="0074D890"/>
    <w:rsid w:val="0075035A"/>
    <w:rsid w:val="00750757"/>
    <w:rsid w:val="00750A91"/>
    <w:rsid w:val="00751106"/>
    <w:rsid w:val="007540B6"/>
    <w:rsid w:val="00755DE2"/>
    <w:rsid w:val="00761C15"/>
    <w:rsid w:val="00763FEC"/>
    <w:rsid w:val="007665EB"/>
    <w:rsid w:val="0077059B"/>
    <w:rsid w:val="007708BF"/>
    <w:rsid w:val="007708C7"/>
    <w:rsid w:val="00770F0E"/>
    <w:rsid w:val="0077398B"/>
    <w:rsid w:val="00773BA4"/>
    <w:rsid w:val="00774758"/>
    <w:rsid w:val="00775F11"/>
    <w:rsid w:val="00780772"/>
    <w:rsid w:val="0078174B"/>
    <w:rsid w:val="007832EB"/>
    <w:rsid w:val="00785757"/>
    <w:rsid w:val="0079397D"/>
    <w:rsid w:val="00793EA2"/>
    <w:rsid w:val="00794AA2"/>
    <w:rsid w:val="00795195"/>
    <w:rsid w:val="007955C6"/>
    <w:rsid w:val="007957CF"/>
    <w:rsid w:val="007978C5"/>
    <w:rsid w:val="007A0B5B"/>
    <w:rsid w:val="007A0C55"/>
    <w:rsid w:val="007A100C"/>
    <w:rsid w:val="007A196D"/>
    <w:rsid w:val="007A1EB3"/>
    <w:rsid w:val="007A1FD8"/>
    <w:rsid w:val="007A36F2"/>
    <w:rsid w:val="007A4E32"/>
    <w:rsid w:val="007A5937"/>
    <w:rsid w:val="007A7213"/>
    <w:rsid w:val="007B1230"/>
    <w:rsid w:val="007B1BC1"/>
    <w:rsid w:val="007B1BC3"/>
    <w:rsid w:val="007B33B6"/>
    <w:rsid w:val="007B4294"/>
    <w:rsid w:val="007B4CAF"/>
    <w:rsid w:val="007B6117"/>
    <w:rsid w:val="007B7B96"/>
    <w:rsid w:val="007C06D4"/>
    <w:rsid w:val="007C1702"/>
    <w:rsid w:val="007C1BB1"/>
    <w:rsid w:val="007C2331"/>
    <w:rsid w:val="007C26AC"/>
    <w:rsid w:val="007C2719"/>
    <w:rsid w:val="007C2773"/>
    <w:rsid w:val="007C3667"/>
    <w:rsid w:val="007C39F8"/>
    <w:rsid w:val="007C3D0D"/>
    <w:rsid w:val="007C4240"/>
    <w:rsid w:val="007C491C"/>
    <w:rsid w:val="007C6124"/>
    <w:rsid w:val="007C6300"/>
    <w:rsid w:val="007C65C5"/>
    <w:rsid w:val="007C7CF4"/>
    <w:rsid w:val="007C7F0E"/>
    <w:rsid w:val="007D0728"/>
    <w:rsid w:val="007D0956"/>
    <w:rsid w:val="007D6D97"/>
    <w:rsid w:val="007D7050"/>
    <w:rsid w:val="007D7524"/>
    <w:rsid w:val="007E061C"/>
    <w:rsid w:val="007E193C"/>
    <w:rsid w:val="007E2076"/>
    <w:rsid w:val="007E3049"/>
    <w:rsid w:val="007E35C3"/>
    <w:rsid w:val="007E35FF"/>
    <w:rsid w:val="007E7131"/>
    <w:rsid w:val="007F024F"/>
    <w:rsid w:val="007F033B"/>
    <w:rsid w:val="007F5430"/>
    <w:rsid w:val="007F58F5"/>
    <w:rsid w:val="007F641F"/>
    <w:rsid w:val="00800487"/>
    <w:rsid w:val="008015E6"/>
    <w:rsid w:val="00801A43"/>
    <w:rsid w:val="008030FC"/>
    <w:rsid w:val="00804D46"/>
    <w:rsid w:val="00806830"/>
    <w:rsid w:val="00806AD0"/>
    <w:rsid w:val="008073C1"/>
    <w:rsid w:val="00811885"/>
    <w:rsid w:val="00811D1E"/>
    <w:rsid w:val="00812091"/>
    <w:rsid w:val="00812159"/>
    <w:rsid w:val="0081312E"/>
    <w:rsid w:val="00813A90"/>
    <w:rsid w:val="008145C6"/>
    <w:rsid w:val="00815201"/>
    <w:rsid w:val="008155C5"/>
    <w:rsid w:val="00816649"/>
    <w:rsid w:val="00820CEE"/>
    <w:rsid w:val="0082100E"/>
    <w:rsid w:val="00821109"/>
    <w:rsid w:val="00821828"/>
    <w:rsid w:val="00821910"/>
    <w:rsid w:val="008241C2"/>
    <w:rsid w:val="00825A5B"/>
    <w:rsid w:val="00825DBB"/>
    <w:rsid w:val="008270BB"/>
    <w:rsid w:val="008278E3"/>
    <w:rsid w:val="008326C7"/>
    <w:rsid w:val="00834085"/>
    <w:rsid w:val="00834569"/>
    <w:rsid w:val="00835A8F"/>
    <w:rsid w:val="00836DCE"/>
    <w:rsid w:val="00843765"/>
    <w:rsid w:val="008437A8"/>
    <w:rsid w:val="00843FEF"/>
    <w:rsid w:val="008448E6"/>
    <w:rsid w:val="00844D5E"/>
    <w:rsid w:val="00845032"/>
    <w:rsid w:val="008469DD"/>
    <w:rsid w:val="00846E3C"/>
    <w:rsid w:val="00850C74"/>
    <w:rsid w:val="00850CA8"/>
    <w:rsid w:val="00850DA0"/>
    <w:rsid w:val="008512BA"/>
    <w:rsid w:val="008555E8"/>
    <w:rsid w:val="00855FB3"/>
    <w:rsid w:val="0085605F"/>
    <w:rsid w:val="0085713C"/>
    <w:rsid w:val="00857E34"/>
    <w:rsid w:val="00857FF5"/>
    <w:rsid w:val="0086172E"/>
    <w:rsid w:val="00861FFE"/>
    <w:rsid w:val="00864053"/>
    <w:rsid w:val="00867B42"/>
    <w:rsid w:val="00870079"/>
    <w:rsid w:val="00870D15"/>
    <w:rsid w:val="00873236"/>
    <w:rsid w:val="0087336E"/>
    <w:rsid w:val="00873463"/>
    <w:rsid w:val="00873F78"/>
    <w:rsid w:val="00874179"/>
    <w:rsid w:val="0087527C"/>
    <w:rsid w:val="00876109"/>
    <w:rsid w:val="00876CCF"/>
    <w:rsid w:val="008770C2"/>
    <w:rsid w:val="0087C5C2"/>
    <w:rsid w:val="00880372"/>
    <w:rsid w:val="00880F13"/>
    <w:rsid w:val="00882A8A"/>
    <w:rsid w:val="00884A7B"/>
    <w:rsid w:val="00884EC0"/>
    <w:rsid w:val="008857A8"/>
    <w:rsid w:val="008864ED"/>
    <w:rsid w:val="00886602"/>
    <w:rsid w:val="00886B4E"/>
    <w:rsid w:val="008874B9"/>
    <w:rsid w:val="0088776A"/>
    <w:rsid w:val="00887C97"/>
    <w:rsid w:val="008902F2"/>
    <w:rsid w:val="008907E2"/>
    <w:rsid w:val="0089151F"/>
    <w:rsid w:val="008917CA"/>
    <w:rsid w:val="008937AC"/>
    <w:rsid w:val="00894983"/>
    <w:rsid w:val="00894F58"/>
    <w:rsid w:val="00895006"/>
    <w:rsid w:val="00895D10"/>
    <w:rsid w:val="008A024C"/>
    <w:rsid w:val="008A063F"/>
    <w:rsid w:val="008A106A"/>
    <w:rsid w:val="008A1A64"/>
    <w:rsid w:val="008A1D1B"/>
    <w:rsid w:val="008A32D0"/>
    <w:rsid w:val="008A34A5"/>
    <w:rsid w:val="008A433F"/>
    <w:rsid w:val="008A4387"/>
    <w:rsid w:val="008A5A4B"/>
    <w:rsid w:val="008A5FAF"/>
    <w:rsid w:val="008A722B"/>
    <w:rsid w:val="008A8D08"/>
    <w:rsid w:val="008B14D2"/>
    <w:rsid w:val="008B1DE0"/>
    <w:rsid w:val="008B2833"/>
    <w:rsid w:val="008B4029"/>
    <w:rsid w:val="008B4680"/>
    <w:rsid w:val="008B55ED"/>
    <w:rsid w:val="008C0C61"/>
    <w:rsid w:val="008C2513"/>
    <w:rsid w:val="008C3194"/>
    <w:rsid w:val="008C3ACE"/>
    <w:rsid w:val="008C583A"/>
    <w:rsid w:val="008C6403"/>
    <w:rsid w:val="008C6D3A"/>
    <w:rsid w:val="008C6EAE"/>
    <w:rsid w:val="008C7C7E"/>
    <w:rsid w:val="008C7C8C"/>
    <w:rsid w:val="008D16FA"/>
    <w:rsid w:val="008D1EA4"/>
    <w:rsid w:val="008D219D"/>
    <w:rsid w:val="008D245C"/>
    <w:rsid w:val="008D2913"/>
    <w:rsid w:val="008D317A"/>
    <w:rsid w:val="008D3955"/>
    <w:rsid w:val="008D44A9"/>
    <w:rsid w:val="008D5849"/>
    <w:rsid w:val="008E1536"/>
    <w:rsid w:val="008E2BD7"/>
    <w:rsid w:val="008E38A3"/>
    <w:rsid w:val="008E3D4F"/>
    <w:rsid w:val="008E4022"/>
    <w:rsid w:val="008E5739"/>
    <w:rsid w:val="008E6394"/>
    <w:rsid w:val="008E6AE2"/>
    <w:rsid w:val="008E6DC1"/>
    <w:rsid w:val="008E70E1"/>
    <w:rsid w:val="008F0092"/>
    <w:rsid w:val="008F25F2"/>
    <w:rsid w:val="008F2784"/>
    <w:rsid w:val="008F2A05"/>
    <w:rsid w:val="008F524F"/>
    <w:rsid w:val="008F6718"/>
    <w:rsid w:val="008F6B06"/>
    <w:rsid w:val="008F791C"/>
    <w:rsid w:val="008F7961"/>
    <w:rsid w:val="0090211A"/>
    <w:rsid w:val="009027E9"/>
    <w:rsid w:val="00903ACF"/>
    <w:rsid w:val="009060B6"/>
    <w:rsid w:val="0090676A"/>
    <w:rsid w:val="00907EE9"/>
    <w:rsid w:val="0091039B"/>
    <w:rsid w:val="00910478"/>
    <w:rsid w:val="00910511"/>
    <w:rsid w:val="00912A34"/>
    <w:rsid w:val="0091318B"/>
    <w:rsid w:val="00916A5D"/>
    <w:rsid w:val="0091780A"/>
    <w:rsid w:val="00917993"/>
    <w:rsid w:val="00920E9C"/>
    <w:rsid w:val="0092131F"/>
    <w:rsid w:val="00921FFE"/>
    <w:rsid w:val="00923215"/>
    <w:rsid w:val="009239A8"/>
    <w:rsid w:val="00924961"/>
    <w:rsid w:val="0092509C"/>
    <w:rsid w:val="00926ECF"/>
    <w:rsid w:val="009300FC"/>
    <w:rsid w:val="00932197"/>
    <w:rsid w:val="00934C7C"/>
    <w:rsid w:val="009359D8"/>
    <w:rsid w:val="00935F7A"/>
    <w:rsid w:val="0093751C"/>
    <w:rsid w:val="00940991"/>
    <w:rsid w:val="00940AB0"/>
    <w:rsid w:val="00944154"/>
    <w:rsid w:val="00944C93"/>
    <w:rsid w:val="009466D9"/>
    <w:rsid w:val="0095013F"/>
    <w:rsid w:val="00951668"/>
    <w:rsid w:val="0095172F"/>
    <w:rsid w:val="00951A91"/>
    <w:rsid w:val="00951D83"/>
    <w:rsid w:val="00952924"/>
    <w:rsid w:val="00954449"/>
    <w:rsid w:val="0095462E"/>
    <w:rsid w:val="009564F1"/>
    <w:rsid w:val="0095741B"/>
    <w:rsid w:val="00957630"/>
    <w:rsid w:val="009607FD"/>
    <w:rsid w:val="0096162D"/>
    <w:rsid w:val="00961E68"/>
    <w:rsid w:val="009630AC"/>
    <w:rsid w:val="00963C6C"/>
    <w:rsid w:val="00963E23"/>
    <w:rsid w:val="009647DA"/>
    <w:rsid w:val="00965004"/>
    <w:rsid w:val="009655E4"/>
    <w:rsid w:val="00966EAE"/>
    <w:rsid w:val="009707F0"/>
    <w:rsid w:val="0097167A"/>
    <w:rsid w:val="00972909"/>
    <w:rsid w:val="009742CC"/>
    <w:rsid w:val="00974D19"/>
    <w:rsid w:val="0097512A"/>
    <w:rsid w:val="0097625B"/>
    <w:rsid w:val="00976935"/>
    <w:rsid w:val="00976C54"/>
    <w:rsid w:val="0097721F"/>
    <w:rsid w:val="00980B15"/>
    <w:rsid w:val="00980C6B"/>
    <w:rsid w:val="0098104B"/>
    <w:rsid w:val="00981111"/>
    <w:rsid w:val="0098252B"/>
    <w:rsid w:val="009834A8"/>
    <w:rsid w:val="009839EF"/>
    <w:rsid w:val="00985522"/>
    <w:rsid w:val="00985E17"/>
    <w:rsid w:val="00990158"/>
    <w:rsid w:val="00994C38"/>
    <w:rsid w:val="009970DC"/>
    <w:rsid w:val="00997A26"/>
    <w:rsid w:val="009A00C9"/>
    <w:rsid w:val="009A0683"/>
    <w:rsid w:val="009A0EBE"/>
    <w:rsid w:val="009A18A9"/>
    <w:rsid w:val="009A1AE1"/>
    <w:rsid w:val="009A26E5"/>
    <w:rsid w:val="009A2A43"/>
    <w:rsid w:val="009A3C4C"/>
    <w:rsid w:val="009A4B6C"/>
    <w:rsid w:val="009A632D"/>
    <w:rsid w:val="009A7250"/>
    <w:rsid w:val="009B0C83"/>
    <w:rsid w:val="009B282F"/>
    <w:rsid w:val="009B2910"/>
    <w:rsid w:val="009B4002"/>
    <w:rsid w:val="009B6D3D"/>
    <w:rsid w:val="009B78E8"/>
    <w:rsid w:val="009B7D9D"/>
    <w:rsid w:val="009C15CD"/>
    <w:rsid w:val="009C21F6"/>
    <w:rsid w:val="009C29E4"/>
    <w:rsid w:val="009C2D5E"/>
    <w:rsid w:val="009C2DCB"/>
    <w:rsid w:val="009C5638"/>
    <w:rsid w:val="009C655F"/>
    <w:rsid w:val="009C704F"/>
    <w:rsid w:val="009D0094"/>
    <w:rsid w:val="009D032F"/>
    <w:rsid w:val="009D0F94"/>
    <w:rsid w:val="009D3C1A"/>
    <w:rsid w:val="009D3ED0"/>
    <w:rsid w:val="009D414E"/>
    <w:rsid w:val="009D559B"/>
    <w:rsid w:val="009D625B"/>
    <w:rsid w:val="009E00F5"/>
    <w:rsid w:val="009E06BB"/>
    <w:rsid w:val="009E0BB8"/>
    <w:rsid w:val="009E53FC"/>
    <w:rsid w:val="009E5601"/>
    <w:rsid w:val="009E6058"/>
    <w:rsid w:val="009E636A"/>
    <w:rsid w:val="009F0C86"/>
    <w:rsid w:val="009F691E"/>
    <w:rsid w:val="009F6D29"/>
    <w:rsid w:val="00A0115A"/>
    <w:rsid w:val="00A01A18"/>
    <w:rsid w:val="00A01C2F"/>
    <w:rsid w:val="00A02CA1"/>
    <w:rsid w:val="00A04680"/>
    <w:rsid w:val="00A063E0"/>
    <w:rsid w:val="00A109F8"/>
    <w:rsid w:val="00A10BC5"/>
    <w:rsid w:val="00A11F11"/>
    <w:rsid w:val="00A1224D"/>
    <w:rsid w:val="00A12E60"/>
    <w:rsid w:val="00A130A7"/>
    <w:rsid w:val="00A13ADD"/>
    <w:rsid w:val="00A140BC"/>
    <w:rsid w:val="00A157D7"/>
    <w:rsid w:val="00A16325"/>
    <w:rsid w:val="00A16C0F"/>
    <w:rsid w:val="00A179A7"/>
    <w:rsid w:val="00A213EB"/>
    <w:rsid w:val="00A27107"/>
    <w:rsid w:val="00A27FE7"/>
    <w:rsid w:val="00A30497"/>
    <w:rsid w:val="00A30884"/>
    <w:rsid w:val="00A31836"/>
    <w:rsid w:val="00A32F00"/>
    <w:rsid w:val="00A377B0"/>
    <w:rsid w:val="00A41937"/>
    <w:rsid w:val="00A43ADA"/>
    <w:rsid w:val="00A44387"/>
    <w:rsid w:val="00A447F4"/>
    <w:rsid w:val="00A455FB"/>
    <w:rsid w:val="00A45B3F"/>
    <w:rsid w:val="00A4663A"/>
    <w:rsid w:val="00A46872"/>
    <w:rsid w:val="00A5063C"/>
    <w:rsid w:val="00A5382C"/>
    <w:rsid w:val="00A55416"/>
    <w:rsid w:val="00A5654D"/>
    <w:rsid w:val="00A567D4"/>
    <w:rsid w:val="00A56EBA"/>
    <w:rsid w:val="00A6088C"/>
    <w:rsid w:val="00A61A2B"/>
    <w:rsid w:val="00A624E9"/>
    <w:rsid w:val="00A62633"/>
    <w:rsid w:val="00A6402E"/>
    <w:rsid w:val="00A6445E"/>
    <w:rsid w:val="00A64F1D"/>
    <w:rsid w:val="00A6505D"/>
    <w:rsid w:val="00A6520F"/>
    <w:rsid w:val="00A669F3"/>
    <w:rsid w:val="00A671CC"/>
    <w:rsid w:val="00A70A66"/>
    <w:rsid w:val="00A70B32"/>
    <w:rsid w:val="00A7498C"/>
    <w:rsid w:val="00A82F2D"/>
    <w:rsid w:val="00A854E2"/>
    <w:rsid w:val="00AA0168"/>
    <w:rsid w:val="00AA101A"/>
    <w:rsid w:val="00AA2CF7"/>
    <w:rsid w:val="00AA374A"/>
    <w:rsid w:val="00AA4643"/>
    <w:rsid w:val="00AA5D5B"/>
    <w:rsid w:val="00AA7A26"/>
    <w:rsid w:val="00AB0361"/>
    <w:rsid w:val="00AB14B9"/>
    <w:rsid w:val="00AB180D"/>
    <w:rsid w:val="00AB3411"/>
    <w:rsid w:val="00AB36B8"/>
    <w:rsid w:val="00AB42CF"/>
    <w:rsid w:val="00AB7CA5"/>
    <w:rsid w:val="00AC111C"/>
    <w:rsid w:val="00AC1B77"/>
    <w:rsid w:val="00AC3AF7"/>
    <w:rsid w:val="00AC53B1"/>
    <w:rsid w:val="00AC6B45"/>
    <w:rsid w:val="00AC6DB5"/>
    <w:rsid w:val="00AC6E5E"/>
    <w:rsid w:val="00AC7222"/>
    <w:rsid w:val="00AD063B"/>
    <w:rsid w:val="00AD0BF0"/>
    <w:rsid w:val="00AD0FD3"/>
    <w:rsid w:val="00AD252A"/>
    <w:rsid w:val="00AD3CAF"/>
    <w:rsid w:val="00AD3E29"/>
    <w:rsid w:val="00AD4291"/>
    <w:rsid w:val="00AD4E35"/>
    <w:rsid w:val="00AD5997"/>
    <w:rsid w:val="00AD5CD7"/>
    <w:rsid w:val="00AD683E"/>
    <w:rsid w:val="00AD716F"/>
    <w:rsid w:val="00AD7770"/>
    <w:rsid w:val="00AE11A8"/>
    <w:rsid w:val="00AE1C5C"/>
    <w:rsid w:val="00AE1DAF"/>
    <w:rsid w:val="00AE4229"/>
    <w:rsid w:val="00AE6465"/>
    <w:rsid w:val="00AE6C8C"/>
    <w:rsid w:val="00AF0485"/>
    <w:rsid w:val="00AF0F46"/>
    <w:rsid w:val="00AF131F"/>
    <w:rsid w:val="00AF190F"/>
    <w:rsid w:val="00AF4DE5"/>
    <w:rsid w:val="00AF56E5"/>
    <w:rsid w:val="00B00AC4"/>
    <w:rsid w:val="00B01A10"/>
    <w:rsid w:val="00B022A6"/>
    <w:rsid w:val="00B05796"/>
    <w:rsid w:val="00B062A0"/>
    <w:rsid w:val="00B07117"/>
    <w:rsid w:val="00B11295"/>
    <w:rsid w:val="00B11397"/>
    <w:rsid w:val="00B1192A"/>
    <w:rsid w:val="00B150E0"/>
    <w:rsid w:val="00B158B3"/>
    <w:rsid w:val="00B15B2A"/>
    <w:rsid w:val="00B17710"/>
    <w:rsid w:val="00B209FE"/>
    <w:rsid w:val="00B21069"/>
    <w:rsid w:val="00B21642"/>
    <w:rsid w:val="00B21BD4"/>
    <w:rsid w:val="00B21D98"/>
    <w:rsid w:val="00B23D7C"/>
    <w:rsid w:val="00B25ABC"/>
    <w:rsid w:val="00B26C4B"/>
    <w:rsid w:val="00B273A3"/>
    <w:rsid w:val="00B273AC"/>
    <w:rsid w:val="00B279E2"/>
    <w:rsid w:val="00B310FC"/>
    <w:rsid w:val="00B31825"/>
    <w:rsid w:val="00B3197D"/>
    <w:rsid w:val="00B31BAD"/>
    <w:rsid w:val="00B33D0B"/>
    <w:rsid w:val="00B35F10"/>
    <w:rsid w:val="00B37C0F"/>
    <w:rsid w:val="00B418F1"/>
    <w:rsid w:val="00B43651"/>
    <w:rsid w:val="00B4495D"/>
    <w:rsid w:val="00B44A75"/>
    <w:rsid w:val="00B458ED"/>
    <w:rsid w:val="00B45C08"/>
    <w:rsid w:val="00B466FD"/>
    <w:rsid w:val="00B47DDF"/>
    <w:rsid w:val="00B50FC3"/>
    <w:rsid w:val="00B5158C"/>
    <w:rsid w:val="00B53BC0"/>
    <w:rsid w:val="00B53CBD"/>
    <w:rsid w:val="00B54337"/>
    <w:rsid w:val="00B564F5"/>
    <w:rsid w:val="00B56F5E"/>
    <w:rsid w:val="00B57F21"/>
    <w:rsid w:val="00B63105"/>
    <w:rsid w:val="00B637E6"/>
    <w:rsid w:val="00B63AFB"/>
    <w:rsid w:val="00B6495E"/>
    <w:rsid w:val="00B65163"/>
    <w:rsid w:val="00B66113"/>
    <w:rsid w:val="00B67310"/>
    <w:rsid w:val="00B67C62"/>
    <w:rsid w:val="00B67F04"/>
    <w:rsid w:val="00B706D5"/>
    <w:rsid w:val="00B707AB"/>
    <w:rsid w:val="00B7250E"/>
    <w:rsid w:val="00B727AE"/>
    <w:rsid w:val="00B73BAA"/>
    <w:rsid w:val="00B741D4"/>
    <w:rsid w:val="00B74EC9"/>
    <w:rsid w:val="00B7527A"/>
    <w:rsid w:val="00B76356"/>
    <w:rsid w:val="00B76877"/>
    <w:rsid w:val="00B82345"/>
    <w:rsid w:val="00B82787"/>
    <w:rsid w:val="00B839BB"/>
    <w:rsid w:val="00B8660C"/>
    <w:rsid w:val="00B86D90"/>
    <w:rsid w:val="00B8719D"/>
    <w:rsid w:val="00B8773A"/>
    <w:rsid w:val="00B901DA"/>
    <w:rsid w:val="00B91B91"/>
    <w:rsid w:val="00B93A2B"/>
    <w:rsid w:val="00B93F25"/>
    <w:rsid w:val="00B951C1"/>
    <w:rsid w:val="00B95280"/>
    <w:rsid w:val="00B95EE5"/>
    <w:rsid w:val="00B9608B"/>
    <w:rsid w:val="00B96CE8"/>
    <w:rsid w:val="00B97C68"/>
    <w:rsid w:val="00BA077B"/>
    <w:rsid w:val="00BA2E10"/>
    <w:rsid w:val="00BA3100"/>
    <w:rsid w:val="00BA414E"/>
    <w:rsid w:val="00BA432F"/>
    <w:rsid w:val="00BA4650"/>
    <w:rsid w:val="00BA4C16"/>
    <w:rsid w:val="00BA5BE5"/>
    <w:rsid w:val="00BA62D4"/>
    <w:rsid w:val="00BA65EB"/>
    <w:rsid w:val="00BA7F68"/>
    <w:rsid w:val="00BB1347"/>
    <w:rsid w:val="00BB1757"/>
    <w:rsid w:val="00BB2C72"/>
    <w:rsid w:val="00BB3D4C"/>
    <w:rsid w:val="00BB7179"/>
    <w:rsid w:val="00BB73F0"/>
    <w:rsid w:val="00BB74E8"/>
    <w:rsid w:val="00BC04FE"/>
    <w:rsid w:val="00BC0656"/>
    <w:rsid w:val="00BC0954"/>
    <w:rsid w:val="00BC195F"/>
    <w:rsid w:val="00BC23D4"/>
    <w:rsid w:val="00BC3184"/>
    <w:rsid w:val="00BC4CD3"/>
    <w:rsid w:val="00BC4FE0"/>
    <w:rsid w:val="00BD0B57"/>
    <w:rsid w:val="00BD110D"/>
    <w:rsid w:val="00BD1EAB"/>
    <w:rsid w:val="00BD203F"/>
    <w:rsid w:val="00BD3DAC"/>
    <w:rsid w:val="00BD4424"/>
    <w:rsid w:val="00BD5D27"/>
    <w:rsid w:val="00BD63A9"/>
    <w:rsid w:val="00BE0265"/>
    <w:rsid w:val="00BE070B"/>
    <w:rsid w:val="00BE110F"/>
    <w:rsid w:val="00BE44B1"/>
    <w:rsid w:val="00BE46D2"/>
    <w:rsid w:val="00BE5054"/>
    <w:rsid w:val="00BE51B9"/>
    <w:rsid w:val="00BE7D54"/>
    <w:rsid w:val="00BE7F5A"/>
    <w:rsid w:val="00BF20B0"/>
    <w:rsid w:val="00BF3421"/>
    <w:rsid w:val="00BF34C2"/>
    <w:rsid w:val="00BF61AD"/>
    <w:rsid w:val="00BF7ACA"/>
    <w:rsid w:val="00C0023A"/>
    <w:rsid w:val="00C02483"/>
    <w:rsid w:val="00C0279C"/>
    <w:rsid w:val="00C03341"/>
    <w:rsid w:val="00C04B89"/>
    <w:rsid w:val="00C04FDD"/>
    <w:rsid w:val="00C05737"/>
    <w:rsid w:val="00C058E0"/>
    <w:rsid w:val="00C05DFE"/>
    <w:rsid w:val="00C07D44"/>
    <w:rsid w:val="00C07E4D"/>
    <w:rsid w:val="00C10F25"/>
    <w:rsid w:val="00C11817"/>
    <w:rsid w:val="00C11942"/>
    <w:rsid w:val="00C11C10"/>
    <w:rsid w:val="00C11E91"/>
    <w:rsid w:val="00C12189"/>
    <w:rsid w:val="00C12681"/>
    <w:rsid w:val="00C16C69"/>
    <w:rsid w:val="00C17A44"/>
    <w:rsid w:val="00C20B22"/>
    <w:rsid w:val="00C21C1D"/>
    <w:rsid w:val="00C22EC4"/>
    <w:rsid w:val="00C24AB3"/>
    <w:rsid w:val="00C25622"/>
    <w:rsid w:val="00C272FB"/>
    <w:rsid w:val="00C27A1C"/>
    <w:rsid w:val="00C30D4A"/>
    <w:rsid w:val="00C32486"/>
    <w:rsid w:val="00C330B9"/>
    <w:rsid w:val="00C37FED"/>
    <w:rsid w:val="00C43BEF"/>
    <w:rsid w:val="00C44848"/>
    <w:rsid w:val="00C47A1D"/>
    <w:rsid w:val="00C47BCC"/>
    <w:rsid w:val="00C503BC"/>
    <w:rsid w:val="00C52E7E"/>
    <w:rsid w:val="00C550C7"/>
    <w:rsid w:val="00C56371"/>
    <w:rsid w:val="00C57BA5"/>
    <w:rsid w:val="00C57E88"/>
    <w:rsid w:val="00C60530"/>
    <w:rsid w:val="00C607A4"/>
    <w:rsid w:val="00C61976"/>
    <w:rsid w:val="00C61F62"/>
    <w:rsid w:val="00C6247C"/>
    <w:rsid w:val="00C62EE4"/>
    <w:rsid w:val="00C64A2A"/>
    <w:rsid w:val="00C67CFD"/>
    <w:rsid w:val="00C70F70"/>
    <w:rsid w:val="00C71FCA"/>
    <w:rsid w:val="00C728FE"/>
    <w:rsid w:val="00C80A4C"/>
    <w:rsid w:val="00C81CBC"/>
    <w:rsid w:val="00C828B7"/>
    <w:rsid w:val="00C834A8"/>
    <w:rsid w:val="00C83DE3"/>
    <w:rsid w:val="00C85D4E"/>
    <w:rsid w:val="00C89290"/>
    <w:rsid w:val="00C905D0"/>
    <w:rsid w:val="00C91F8C"/>
    <w:rsid w:val="00C92951"/>
    <w:rsid w:val="00C92C40"/>
    <w:rsid w:val="00C93008"/>
    <w:rsid w:val="00C93164"/>
    <w:rsid w:val="00C9345E"/>
    <w:rsid w:val="00C941CF"/>
    <w:rsid w:val="00C9479E"/>
    <w:rsid w:val="00C94932"/>
    <w:rsid w:val="00C9514D"/>
    <w:rsid w:val="00CA1543"/>
    <w:rsid w:val="00CA1716"/>
    <w:rsid w:val="00CA1C1A"/>
    <w:rsid w:val="00CA2E2D"/>
    <w:rsid w:val="00CA4081"/>
    <w:rsid w:val="00CA67BE"/>
    <w:rsid w:val="00CA67C8"/>
    <w:rsid w:val="00CA75F1"/>
    <w:rsid w:val="00CB0033"/>
    <w:rsid w:val="00CB1304"/>
    <w:rsid w:val="00CB190D"/>
    <w:rsid w:val="00CB2DD2"/>
    <w:rsid w:val="00CB36AF"/>
    <w:rsid w:val="00CB47C3"/>
    <w:rsid w:val="00CB49D7"/>
    <w:rsid w:val="00CB5A6B"/>
    <w:rsid w:val="00CB73FB"/>
    <w:rsid w:val="00CC037C"/>
    <w:rsid w:val="00CC0F51"/>
    <w:rsid w:val="00CC43E4"/>
    <w:rsid w:val="00CC5CB6"/>
    <w:rsid w:val="00CC6EDE"/>
    <w:rsid w:val="00CD063E"/>
    <w:rsid w:val="00CD0D6D"/>
    <w:rsid w:val="00CD2703"/>
    <w:rsid w:val="00CD2E1C"/>
    <w:rsid w:val="00CD376F"/>
    <w:rsid w:val="00CD3940"/>
    <w:rsid w:val="00CD4994"/>
    <w:rsid w:val="00CD5B97"/>
    <w:rsid w:val="00CD5DB6"/>
    <w:rsid w:val="00CD6D1C"/>
    <w:rsid w:val="00CD754E"/>
    <w:rsid w:val="00CD7B1D"/>
    <w:rsid w:val="00CE0197"/>
    <w:rsid w:val="00CE102B"/>
    <w:rsid w:val="00CE15EE"/>
    <w:rsid w:val="00CE1A05"/>
    <w:rsid w:val="00CE1D9E"/>
    <w:rsid w:val="00CE2814"/>
    <w:rsid w:val="00CE2DE9"/>
    <w:rsid w:val="00CE2DF7"/>
    <w:rsid w:val="00CE3A1A"/>
    <w:rsid w:val="00CE3F36"/>
    <w:rsid w:val="00CE41E7"/>
    <w:rsid w:val="00CE4439"/>
    <w:rsid w:val="00CE45BF"/>
    <w:rsid w:val="00CE4820"/>
    <w:rsid w:val="00CE5936"/>
    <w:rsid w:val="00CE5BF8"/>
    <w:rsid w:val="00CE756F"/>
    <w:rsid w:val="00CF1D04"/>
    <w:rsid w:val="00CF2A7C"/>
    <w:rsid w:val="00CF3AA1"/>
    <w:rsid w:val="00CF5789"/>
    <w:rsid w:val="00CF5D5E"/>
    <w:rsid w:val="00CF6767"/>
    <w:rsid w:val="00CF75B2"/>
    <w:rsid w:val="00D00EB5"/>
    <w:rsid w:val="00D015EB"/>
    <w:rsid w:val="00D01696"/>
    <w:rsid w:val="00D01B76"/>
    <w:rsid w:val="00D01D7A"/>
    <w:rsid w:val="00D01FF3"/>
    <w:rsid w:val="00D02420"/>
    <w:rsid w:val="00D02838"/>
    <w:rsid w:val="00D03E0D"/>
    <w:rsid w:val="00D0499B"/>
    <w:rsid w:val="00D0677D"/>
    <w:rsid w:val="00D077A1"/>
    <w:rsid w:val="00D07B5B"/>
    <w:rsid w:val="00D12E45"/>
    <w:rsid w:val="00D135D5"/>
    <w:rsid w:val="00D15090"/>
    <w:rsid w:val="00D1515C"/>
    <w:rsid w:val="00D15553"/>
    <w:rsid w:val="00D220F1"/>
    <w:rsid w:val="00D2223A"/>
    <w:rsid w:val="00D223D7"/>
    <w:rsid w:val="00D232D3"/>
    <w:rsid w:val="00D2449F"/>
    <w:rsid w:val="00D252A4"/>
    <w:rsid w:val="00D25C90"/>
    <w:rsid w:val="00D27723"/>
    <w:rsid w:val="00D30251"/>
    <w:rsid w:val="00D305E9"/>
    <w:rsid w:val="00D31439"/>
    <w:rsid w:val="00D31510"/>
    <w:rsid w:val="00D31695"/>
    <w:rsid w:val="00D31749"/>
    <w:rsid w:val="00D3192D"/>
    <w:rsid w:val="00D32028"/>
    <w:rsid w:val="00D325A2"/>
    <w:rsid w:val="00D3335B"/>
    <w:rsid w:val="00D33BEF"/>
    <w:rsid w:val="00D341B3"/>
    <w:rsid w:val="00D361A8"/>
    <w:rsid w:val="00D36F1B"/>
    <w:rsid w:val="00D36F93"/>
    <w:rsid w:val="00D37DF1"/>
    <w:rsid w:val="00D436D3"/>
    <w:rsid w:val="00D50145"/>
    <w:rsid w:val="00D50753"/>
    <w:rsid w:val="00D51A61"/>
    <w:rsid w:val="00D52411"/>
    <w:rsid w:val="00D531B4"/>
    <w:rsid w:val="00D55648"/>
    <w:rsid w:val="00D574D0"/>
    <w:rsid w:val="00D6029D"/>
    <w:rsid w:val="00D616FC"/>
    <w:rsid w:val="00D6339E"/>
    <w:rsid w:val="00D63D22"/>
    <w:rsid w:val="00D63FEF"/>
    <w:rsid w:val="00D646B3"/>
    <w:rsid w:val="00D648B0"/>
    <w:rsid w:val="00D65270"/>
    <w:rsid w:val="00D65EAC"/>
    <w:rsid w:val="00D67FD8"/>
    <w:rsid w:val="00D70487"/>
    <w:rsid w:val="00D71D59"/>
    <w:rsid w:val="00D721B4"/>
    <w:rsid w:val="00D74A0E"/>
    <w:rsid w:val="00D74A8E"/>
    <w:rsid w:val="00D76460"/>
    <w:rsid w:val="00D77A91"/>
    <w:rsid w:val="00D80A08"/>
    <w:rsid w:val="00D81158"/>
    <w:rsid w:val="00D8346B"/>
    <w:rsid w:val="00D8384E"/>
    <w:rsid w:val="00D84097"/>
    <w:rsid w:val="00D84843"/>
    <w:rsid w:val="00D85138"/>
    <w:rsid w:val="00D87D52"/>
    <w:rsid w:val="00D920D3"/>
    <w:rsid w:val="00D92754"/>
    <w:rsid w:val="00D95BA5"/>
    <w:rsid w:val="00D97075"/>
    <w:rsid w:val="00D97DE3"/>
    <w:rsid w:val="00DA0354"/>
    <w:rsid w:val="00DA0359"/>
    <w:rsid w:val="00DA0374"/>
    <w:rsid w:val="00DA0ACA"/>
    <w:rsid w:val="00DA320D"/>
    <w:rsid w:val="00DA35E6"/>
    <w:rsid w:val="00DA4174"/>
    <w:rsid w:val="00DA4B49"/>
    <w:rsid w:val="00DA7D58"/>
    <w:rsid w:val="00DB0A2E"/>
    <w:rsid w:val="00DB2BAD"/>
    <w:rsid w:val="00DB3863"/>
    <w:rsid w:val="00DB5348"/>
    <w:rsid w:val="00DB5404"/>
    <w:rsid w:val="00DB65A2"/>
    <w:rsid w:val="00DB66F4"/>
    <w:rsid w:val="00DC2A4C"/>
    <w:rsid w:val="00DC52A9"/>
    <w:rsid w:val="00DC52BB"/>
    <w:rsid w:val="00DC58FA"/>
    <w:rsid w:val="00DC6129"/>
    <w:rsid w:val="00DC715B"/>
    <w:rsid w:val="00DD0B87"/>
    <w:rsid w:val="00DD0BA9"/>
    <w:rsid w:val="00DD1639"/>
    <w:rsid w:val="00DD1CE5"/>
    <w:rsid w:val="00DD20BC"/>
    <w:rsid w:val="00DD29F9"/>
    <w:rsid w:val="00DD37D6"/>
    <w:rsid w:val="00DD3EE6"/>
    <w:rsid w:val="00DD45DE"/>
    <w:rsid w:val="00DD4B5B"/>
    <w:rsid w:val="00DD4EB3"/>
    <w:rsid w:val="00DD5DD2"/>
    <w:rsid w:val="00DD6EEC"/>
    <w:rsid w:val="00DD758B"/>
    <w:rsid w:val="00DE18B7"/>
    <w:rsid w:val="00DE193D"/>
    <w:rsid w:val="00DE2983"/>
    <w:rsid w:val="00DE366D"/>
    <w:rsid w:val="00DE36BC"/>
    <w:rsid w:val="00DE36DE"/>
    <w:rsid w:val="00DE7372"/>
    <w:rsid w:val="00DF07F2"/>
    <w:rsid w:val="00DF1D23"/>
    <w:rsid w:val="00DF28C5"/>
    <w:rsid w:val="00DF56EE"/>
    <w:rsid w:val="00DF5C21"/>
    <w:rsid w:val="00DF60ED"/>
    <w:rsid w:val="00DF69EF"/>
    <w:rsid w:val="00DF6C04"/>
    <w:rsid w:val="00E02197"/>
    <w:rsid w:val="00E07AF5"/>
    <w:rsid w:val="00E07F66"/>
    <w:rsid w:val="00E133D7"/>
    <w:rsid w:val="00E20033"/>
    <w:rsid w:val="00E2435D"/>
    <w:rsid w:val="00E26051"/>
    <w:rsid w:val="00E26AA7"/>
    <w:rsid w:val="00E27460"/>
    <w:rsid w:val="00E30205"/>
    <w:rsid w:val="00E3196E"/>
    <w:rsid w:val="00E3237B"/>
    <w:rsid w:val="00E3265B"/>
    <w:rsid w:val="00E34894"/>
    <w:rsid w:val="00E357AB"/>
    <w:rsid w:val="00E35E3D"/>
    <w:rsid w:val="00E37624"/>
    <w:rsid w:val="00E41173"/>
    <w:rsid w:val="00E421DD"/>
    <w:rsid w:val="00E42854"/>
    <w:rsid w:val="00E44EF3"/>
    <w:rsid w:val="00E45003"/>
    <w:rsid w:val="00E456B1"/>
    <w:rsid w:val="00E500D1"/>
    <w:rsid w:val="00E51461"/>
    <w:rsid w:val="00E528B4"/>
    <w:rsid w:val="00E5338B"/>
    <w:rsid w:val="00E556F1"/>
    <w:rsid w:val="00E55718"/>
    <w:rsid w:val="00E55F6E"/>
    <w:rsid w:val="00E60ABC"/>
    <w:rsid w:val="00E60CB5"/>
    <w:rsid w:val="00E61880"/>
    <w:rsid w:val="00E61DCC"/>
    <w:rsid w:val="00E633B6"/>
    <w:rsid w:val="00E634F0"/>
    <w:rsid w:val="00E63876"/>
    <w:rsid w:val="00E64471"/>
    <w:rsid w:val="00E64515"/>
    <w:rsid w:val="00E64897"/>
    <w:rsid w:val="00E67A58"/>
    <w:rsid w:val="00E67BDB"/>
    <w:rsid w:val="00E67D11"/>
    <w:rsid w:val="00E67D4B"/>
    <w:rsid w:val="00E7146C"/>
    <w:rsid w:val="00E729EF"/>
    <w:rsid w:val="00E73865"/>
    <w:rsid w:val="00E7440F"/>
    <w:rsid w:val="00E75E5D"/>
    <w:rsid w:val="00E76753"/>
    <w:rsid w:val="00E773DC"/>
    <w:rsid w:val="00E81CA8"/>
    <w:rsid w:val="00E830D4"/>
    <w:rsid w:val="00E831A8"/>
    <w:rsid w:val="00E85EE3"/>
    <w:rsid w:val="00E868A8"/>
    <w:rsid w:val="00E872D1"/>
    <w:rsid w:val="00E91A91"/>
    <w:rsid w:val="00E91B9D"/>
    <w:rsid w:val="00E94041"/>
    <w:rsid w:val="00E955BF"/>
    <w:rsid w:val="00E95DE1"/>
    <w:rsid w:val="00E967DF"/>
    <w:rsid w:val="00E97089"/>
    <w:rsid w:val="00E97B00"/>
    <w:rsid w:val="00E97C94"/>
    <w:rsid w:val="00EA11EA"/>
    <w:rsid w:val="00EA266B"/>
    <w:rsid w:val="00EA36BB"/>
    <w:rsid w:val="00EA4A07"/>
    <w:rsid w:val="00EA4E72"/>
    <w:rsid w:val="00EA6E39"/>
    <w:rsid w:val="00EA6EBC"/>
    <w:rsid w:val="00EB037A"/>
    <w:rsid w:val="00EB107F"/>
    <w:rsid w:val="00EB1192"/>
    <w:rsid w:val="00EB1E11"/>
    <w:rsid w:val="00EB230A"/>
    <w:rsid w:val="00EB31FF"/>
    <w:rsid w:val="00EB39A9"/>
    <w:rsid w:val="00EB3F11"/>
    <w:rsid w:val="00EB43B9"/>
    <w:rsid w:val="00EB6444"/>
    <w:rsid w:val="00EB7014"/>
    <w:rsid w:val="00EC08D0"/>
    <w:rsid w:val="00EC1BBD"/>
    <w:rsid w:val="00EC1EA1"/>
    <w:rsid w:val="00EC258E"/>
    <w:rsid w:val="00EC25D4"/>
    <w:rsid w:val="00EC33DA"/>
    <w:rsid w:val="00EC35BC"/>
    <w:rsid w:val="00EC4B35"/>
    <w:rsid w:val="00EC6218"/>
    <w:rsid w:val="00EC7D9D"/>
    <w:rsid w:val="00ED0E25"/>
    <w:rsid w:val="00ED1CE0"/>
    <w:rsid w:val="00ED42B8"/>
    <w:rsid w:val="00ED6774"/>
    <w:rsid w:val="00ED7103"/>
    <w:rsid w:val="00ED7278"/>
    <w:rsid w:val="00ED798F"/>
    <w:rsid w:val="00ED79B0"/>
    <w:rsid w:val="00EE1A54"/>
    <w:rsid w:val="00EE27D5"/>
    <w:rsid w:val="00EE2D9B"/>
    <w:rsid w:val="00EE3206"/>
    <w:rsid w:val="00EE335D"/>
    <w:rsid w:val="00EE54CA"/>
    <w:rsid w:val="00EE5850"/>
    <w:rsid w:val="00EE5A0B"/>
    <w:rsid w:val="00EE5E0F"/>
    <w:rsid w:val="00EE67C3"/>
    <w:rsid w:val="00EE6E4E"/>
    <w:rsid w:val="00EE7F2F"/>
    <w:rsid w:val="00EF0D31"/>
    <w:rsid w:val="00EF0ECC"/>
    <w:rsid w:val="00EF2A08"/>
    <w:rsid w:val="00EF5FCE"/>
    <w:rsid w:val="00EF674C"/>
    <w:rsid w:val="00EF7270"/>
    <w:rsid w:val="00F002FB"/>
    <w:rsid w:val="00F01C53"/>
    <w:rsid w:val="00F026F2"/>
    <w:rsid w:val="00F0290D"/>
    <w:rsid w:val="00F02B9C"/>
    <w:rsid w:val="00F02EF2"/>
    <w:rsid w:val="00F0302F"/>
    <w:rsid w:val="00F0391B"/>
    <w:rsid w:val="00F03EFE"/>
    <w:rsid w:val="00F0491F"/>
    <w:rsid w:val="00F06185"/>
    <w:rsid w:val="00F1038E"/>
    <w:rsid w:val="00F10615"/>
    <w:rsid w:val="00F106FF"/>
    <w:rsid w:val="00F10ECE"/>
    <w:rsid w:val="00F11895"/>
    <w:rsid w:val="00F11ACC"/>
    <w:rsid w:val="00F13CA3"/>
    <w:rsid w:val="00F163B6"/>
    <w:rsid w:val="00F16CB7"/>
    <w:rsid w:val="00F17A6E"/>
    <w:rsid w:val="00F2244D"/>
    <w:rsid w:val="00F2289B"/>
    <w:rsid w:val="00F24D78"/>
    <w:rsid w:val="00F25312"/>
    <w:rsid w:val="00F26DD3"/>
    <w:rsid w:val="00F271F5"/>
    <w:rsid w:val="00F27259"/>
    <w:rsid w:val="00F273EF"/>
    <w:rsid w:val="00F27E08"/>
    <w:rsid w:val="00F30388"/>
    <w:rsid w:val="00F30780"/>
    <w:rsid w:val="00F310C9"/>
    <w:rsid w:val="00F31E90"/>
    <w:rsid w:val="00F323FA"/>
    <w:rsid w:val="00F33790"/>
    <w:rsid w:val="00F33A1B"/>
    <w:rsid w:val="00F33CFC"/>
    <w:rsid w:val="00F34D72"/>
    <w:rsid w:val="00F3549E"/>
    <w:rsid w:val="00F36461"/>
    <w:rsid w:val="00F36EA2"/>
    <w:rsid w:val="00F37A66"/>
    <w:rsid w:val="00F40583"/>
    <w:rsid w:val="00F41230"/>
    <w:rsid w:val="00F417F6"/>
    <w:rsid w:val="00F44694"/>
    <w:rsid w:val="00F44E64"/>
    <w:rsid w:val="00F4541E"/>
    <w:rsid w:val="00F458A2"/>
    <w:rsid w:val="00F45C17"/>
    <w:rsid w:val="00F46987"/>
    <w:rsid w:val="00F46E15"/>
    <w:rsid w:val="00F47025"/>
    <w:rsid w:val="00F4734A"/>
    <w:rsid w:val="00F506EE"/>
    <w:rsid w:val="00F51F53"/>
    <w:rsid w:val="00F53CF6"/>
    <w:rsid w:val="00F53F3F"/>
    <w:rsid w:val="00F54B39"/>
    <w:rsid w:val="00F54DDE"/>
    <w:rsid w:val="00F5548B"/>
    <w:rsid w:val="00F55610"/>
    <w:rsid w:val="00F57AEA"/>
    <w:rsid w:val="00F60A87"/>
    <w:rsid w:val="00F633A4"/>
    <w:rsid w:val="00F6468B"/>
    <w:rsid w:val="00F660CD"/>
    <w:rsid w:val="00F66F2F"/>
    <w:rsid w:val="00F71175"/>
    <w:rsid w:val="00F71F57"/>
    <w:rsid w:val="00F72B3E"/>
    <w:rsid w:val="00F74090"/>
    <w:rsid w:val="00F75FDA"/>
    <w:rsid w:val="00F76921"/>
    <w:rsid w:val="00F76DE6"/>
    <w:rsid w:val="00F77CA3"/>
    <w:rsid w:val="00F80568"/>
    <w:rsid w:val="00F81FB8"/>
    <w:rsid w:val="00F824F7"/>
    <w:rsid w:val="00F82C06"/>
    <w:rsid w:val="00F846E0"/>
    <w:rsid w:val="00F85BCF"/>
    <w:rsid w:val="00F860CD"/>
    <w:rsid w:val="00F863B9"/>
    <w:rsid w:val="00F87011"/>
    <w:rsid w:val="00F87A2D"/>
    <w:rsid w:val="00F91652"/>
    <w:rsid w:val="00F91870"/>
    <w:rsid w:val="00F91D2D"/>
    <w:rsid w:val="00F925DB"/>
    <w:rsid w:val="00F94EB3"/>
    <w:rsid w:val="00F9503F"/>
    <w:rsid w:val="00F959FA"/>
    <w:rsid w:val="00F95B84"/>
    <w:rsid w:val="00F96E7B"/>
    <w:rsid w:val="00FA10A2"/>
    <w:rsid w:val="00FA219A"/>
    <w:rsid w:val="00FA2E9B"/>
    <w:rsid w:val="00FA5816"/>
    <w:rsid w:val="00FA60EC"/>
    <w:rsid w:val="00FA70C1"/>
    <w:rsid w:val="00FB0962"/>
    <w:rsid w:val="00FB163F"/>
    <w:rsid w:val="00FB3B7D"/>
    <w:rsid w:val="00FB4A20"/>
    <w:rsid w:val="00FB6228"/>
    <w:rsid w:val="00FC0A97"/>
    <w:rsid w:val="00FC2C02"/>
    <w:rsid w:val="00FC361E"/>
    <w:rsid w:val="00FC42BF"/>
    <w:rsid w:val="00FC48DF"/>
    <w:rsid w:val="00FC5539"/>
    <w:rsid w:val="00FC5FF0"/>
    <w:rsid w:val="00FD0BB8"/>
    <w:rsid w:val="00FD18F2"/>
    <w:rsid w:val="00FD30DC"/>
    <w:rsid w:val="00FD4794"/>
    <w:rsid w:val="00FD5089"/>
    <w:rsid w:val="00FD586C"/>
    <w:rsid w:val="00FD5E79"/>
    <w:rsid w:val="00FD79C1"/>
    <w:rsid w:val="00FD7CD1"/>
    <w:rsid w:val="00FE2859"/>
    <w:rsid w:val="00FE2D9D"/>
    <w:rsid w:val="00FE41AE"/>
    <w:rsid w:val="00FE5C6B"/>
    <w:rsid w:val="00FE67B9"/>
    <w:rsid w:val="00FF01EE"/>
    <w:rsid w:val="00FF0694"/>
    <w:rsid w:val="00FF24E4"/>
    <w:rsid w:val="00FF2698"/>
    <w:rsid w:val="00FF2FB9"/>
    <w:rsid w:val="00FF6D6B"/>
    <w:rsid w:val="00FF7B3F"/>
    <w:rsid w:val="015BCC8D"/>
    <w:rsid w:val="0171257A"/>
    <w:rsid w:val="029145B2"/>
    <w:rsid w:val="02B39953"/>
    <w:rsid w:val="02D750F6"/>
    <w:rsid w:val="02F5429E"/>
    <w:rsid w:val="0359C174"/>
    <w:rsid w:val="04AE217A"/>
    <w:rsid w:val="057861CA"/>
    <w:rsid w:val="059B42E6"/>
    <w:rsid w:val="05AE49A6"/>
    <w:rsid w:val="0625025F"/>
    <w:rsid w:val="0638FD68"/>
    <w:rsid w:val="0661C15E"/>
    <w:rsid w:val="071A3FCA"/>
    <w:rsid w:val="07299EC7"/>
    <w:rsid w:val="0782F419"/>
    <w:rsid w:val="07D07E29"/>
    <w:rsid w:val="08389DB0"/>
    <w:rsid w:val="08543E6B"/>
    <w:rsid w:val="0866288B"/>
    <w:rsid w:val="08EDDA28"/>
    <w:rsid w:val="09F248D8"/>
    <w:rsid w:val="0A2FCCC5"/>
    <w:rsid w:val="0A661B11"/>
    <w:rsid w:val="0AEC21CD"/>
    <w:rsid w:val="0C2BC495"/>
    <w:rsid w:val="0C4473C6"/>
    <w:rsid w:val="0C5CD494"/>
    <w:rsid w:val="0CCDAA71"/>
    <w:rsid w:val="0D462D92"/>
    <w:rsid w:val="0D5250D7"/>
    <w:rsid w:val="0D65AFC0"/>
    <w:rsid w:val="0E647306"/>
    <w:rsid w:val="0F8F3964"/>
    <w:rsid w:val="10FA4353"/>
    <w:rsid w:val="117BFA71"/>
    <w:rsid w:val="11C2003A"/>
    <w:rsid w:val="127167B5"/>
    <w:rsid w:val="12A2E1E7"/>
    <w:rsid w:val="12CE6F63"/>
    <w:rsid w:val="131BAC94"/>
    <w:rsid w:val="1349E244"/>
    <w:rsid w:val="136E4B9C"/>
    <w:rsid w:val="13A8CE51"/>
    <w:rsid w:val="151F592D"/>
    <w:rsid w:val="15541723"/>
    <w:rsid w:val="15BC0079"/>
    <w:rsid w:val="15F98AE7"/>
    <w:rsid w:val="166B5287"/>
    <w:rsid w:val="16EE6AC3"/>
    <w:rsid w:val="16F43315"/>
    <w:rsid w:val="1816E2D6"/>
    <w:rsid w:val="1882D293"/>
    <w:rsid w:val="18E94571"/>
    <w:rsid w:val="190EE81A"/>
    <w:rsid w:val="1952FB84"/>
    <w:rsid w:val="19DD6CEA"/>
    <w:rsid w:val="1A114463"/>
    <w:rsid w:val="1B3ADD3B"/>
    <w:rsid w:val="1BB75209"/>
    <w:rsid w:val="1BE33412"/>
    <w:rsid w:val="1C9EF264"/>
    <w:rsid w:val="1CA3BCDF"/>
    <w:rsid w:val="1CDB1D77"/>
    <w:rsid w:val="1D31ADFD"/>
    <w:rsid w:val="1D6F8BAD"/>
    <w:rsid w:val="1D81A8E7"/>
    <w:rsid w:val="1DA88807"/>
    <w:rsid w:val="1DD49256"/>
    <w:rsid w:val="1E008E01"/>
    <w:rsid w:val="1E12B0BE"/>
    <w:rsid w:val="1F4EE319"/>
    <w:rsid w:val="203E8A02"/>
    <w:rsid w:val="2095F18A"/>
    <w:rsid w:val="20EC1B85"/>
    <w:rsid w:val="21CE7610"/>
    <w:rsid w:val="22947522"/>
    <w:rsid w:val="22A029BB"/>
    <w:rsid w:val="22D50710"/>
    <w:rsid w:val="232B85F1"/>
    <w:rsid w:val="23491A9E"/>
    <w:rsid w:val="234FB132"/>
    <w:rsid w:val="23890330"/>
    <w:rsid w:val="23B98C44"/>
    <w:rsid w:val="23F08EBE"/>
    <w:rsid w:val="24113B1A"/>
    <w:rsid w:val="257F3F69"/>
    <w:rsid w:val="25833B6C"/>
    <w:rsid w:val="25A039EF"/>
    <w:rsid w:val="266403E9"/>
    <w:rsid w:val="28A3219E"/>
    <w:rsid w:val="2A0FC77D"/>
    <w:rsid w:val="2ADE8F89"/>
    <w:rsid w:val="2B463033"/>
    <w:rsid w:val="2B9A7632"/>
    <w:rsid w:val="2BE57C13"/>
    <w:rsid w:val="2C57E059"/>
    <w:rsid w:val="2C6A77C8"/>
    <w:rsid w:val="2C709CF5"/>
    <w:rsid w:val="2C7F9E5E"/>
    <w:rsid w:val="2D2E30C0"/>
    <w:rsid w:val="2DCE4A7C"/>
    <w:rsid w:val="2DEF759C"/>
    <w:rsid w:val="2E87C106"/>
    <w:rsid w:val="2E89275C"/>
    <w:rsid w:val="2F7EB7D0"/>
    <w:rsid w:val="3025C91F"/>
    <w:rsid w:val="305F70AB"/>
    <w:rsid w:val="306592F4"/>
    <w:rsid w:val="307C86C9"/>
    <w:rsid w:val="313F844F"/>
    <w:rsid w:val="31AA2686"/>
    <w:rsid w:val="31F5378A"/>
    <w:rsid w:val="3240484D"/>
    <w:rsid w:val="3243AB1C"/>
    <w:rsid w:val="326C824B"/>
    <w:rsid w:val="32EAB9F6"/>
    <w:rsid w:val="33A134C4"/>
    <w:rsid w:val="340AB37C"/>
    <w:rsid w:val="3416C8B5"/>
    <w:rsid w:val="342D0DEA"/>
    <w:rsid w:val="34CB65AB"/>
    <w:rsid w:val="3508EA5B"/>
    <w:rsid w:val="35736FCA"/>
    <w:rsid w:val="35C5EEF1"/>
    <w:rsid w:val="3642C013"/>
    <w:rsid w:val="366C1EA3"/>
    <w:rsid w:val="36874912"/>
    <w:rsid w:val="3721A073"/>
    <w:rsid w:val="37734ED9"/>
    <w:rsid w:val="37DE9074"/>
    <w:rsid w:val="38DC1013"/>
    <w:rsid w:val="39313AD8"/>
    <w:rsid w:val="398B1B56"/>
    <w:rsid w:val="39DC3B41"/>
    <w:rsid w:val="3A1D94FE"/>
    <w:rsid w:val="3B470963"/>
    <w:rsid w:val="3B864444"/>
    <w:rsid w:val="3C9407DA"/>
    <w:rsid w:val="3C9AB1DF"/>
    <w:rsid w:val="3D08D111"/>
    <w:rsid w:val="3D576E54"/>
    <w:rsid w:val="3D6F918B"/>
    <w:rsid w:val="3D741587"/>
    <w:rsid w:val="3D7DBCBE"/>
    <w:rsid w:val="3D92E074"/>
    <w:rsid w:val="3E2AFD0F"/>
    <w:rsid w:val="3E4450DB"/>
    <w:rsid w:val="3E956C6F"/>
    <w:rsid w:val="3EF7E938"/>
    <w:rsid w:val="3FA93724"/>
    <w:rsid w:val="3FDF98C1"/>
    <w:rsid w:val="403E6B2E"/>
    <w:rsid w:val="409FCD74"/>
    <w:rsid w:val="40EBB716"/>
    <w:rsid w:val="41B35E16"/>
    <w:rsid w:val="41C3F9F6"/>
    <w:rsid w:val="422C0612"/>
    <w:rsid w:val="42414831"/>
    <w:rsid w:val="42D35493"/>
    <w:rsid w:val="434D2D4B"/>
    <w:rsid w:val="43AAF235"/>
    <w:rsid w:val="43FA7741"/>
    <w:rsid w:val="441B257E"/>
    <w:rsid w:val="4424DA97"/>
    <w:rsid w:val="4478772F"/>
    <w:rsid w:val="44A40E13"/>
    <w:rsid w:val="45DEC463"/>
    <w:rsid w:val="468119EB"/>
    <w:rsid w:val="46ABE602"/>
    <w:rsid w:val="46E6D178"/>
    <w:rsid w:val="46EE21A3"/>
    <w:rsid w:val="46FF0435"/>
    <w:rsid w:val="47355893"/>
    <w:rsid w:val="477841C5"/>
    <w:rsid w:val="487C9E4B"/>
    <w:rsid w:val="4894386E"/>
    <w:rsid w:val="48C5DE9F"/>
    <w:rsid w:val="4AA47E51"/>
    <w:rsid w:val="4B58A23C"/>
    <w:rsid w:val="4BCB4AB4"/>
    <w:rsid w:val="4C3E04B2"/>
    <w:rsid w:val="4C71D9BC"/>
    <w:rsid w:val="4CD4B7D3"/>
    <w:rsid w:val="4D2EABBE"/>
    <w:rsid w:val="4D798F2D"/>
    <w:rsid w:val="4DED52B6"/>
    <w:rsid w:val="4E3264B9"/>
    <w:rsid w:val="4EE4E4FA"/>
    <w:rsid w:val="4F3CBDE7"/>
    <w:rsid w:val="4F58BAFC"/>
    <w:rsid w:val="507BCD45"/>
    <w:rsid w:val="50C4586B"/>
    <w:rsid w:val="50F33C5C"/>
    <w:rsid w:val="510D62F8"/>
    <w:rsid w:val="51951904"/>
    <w:rsid w:val="519E22D0"/>
    <w:rsid w:val="51B9701B"/>
    <w:rsid w:val="5216A956"/>
    <w:rsid w:val="521EFBE5"/>
    <w:rsid w:val="523D7D4B"/>
    <w:rsid w:val="537AAF00"/>
    <w:rsid w:val="5391F8F8"/>
    <w:rsid w:val="53E0EE1D"/>
    <w:rsid w:val="53EF215B"/>
    <w:rsid w:val="54074FD7"/>
    <w:rsid w:val="541C391F"/>
    <w:rsid w:val="5421D01A"/>
    <w:rsid w:val="5442734B"/>
    <w:rsid w:val="5569FBBF"/>
    <w:rsid w:val="55D9A464"/>
    <w:rsid w:val="55F875F3"/>
    <w:rsid w:val="56082C5B"/>
    <w:rsid w:val="56B3777E"/>
    <w:rsid w:val="5762B6B8"/>
    <w:rsid w:val="5772BD37"/>
    <w:rsid w:val="5867E181"/>
    <w:rsid w:val="587D1FBF"/>
    <w:rsid w:val="59374E46"/>
    <w:rsid w:val="5986E550"/>
    <w:rsid w:val="5A43F382"/>
    <w:rsid w:val="5A5102A6"/>
    <w:rsid w:val="5AD65AAE"/>
    <w:rsid w:val="5B2D3B07"/>
    <w:rsid w:val="5C05778A"/>
    <w:rsid w:val="5C6071CF"/>
    <w:rsid w:val="5D7E772D"/>
    <w:rsid w:val="5DCD74EC"/>
    <w:rsid w:val="5E061724"/>
    <w:rsid w:val="5E1327BF"/>
    <w:rsid w:val="5E8204B0"/>
    <w:rsid w:val="5EB38EEE"/>
    <w:rsid w:val="5F143C9D"/>
    <w:rsid w:val="5F207992"/>
    <w:rsid w:val="606B2914"/>
    <w:rsid w:val="608E64E9"/>
    <w:rsid w:val="60AE87FC"/>
    <w:rsid w:val="615B259C"/>
    <w:rsid w:val="615C18E2"/>
    <w:rsid w:val="6168708D"/>
    <w:rsid w:val="61983F84"/>
    <w:rsid w:val="61A9B3CF"/>
    <w:rsid w:val="6297F848"/>
    <w:rsid w:val="63A1B2BC"/>
    <w:rsid w:val="63FABAB2"/>
    <w:rsid w:val="642C07F8"/>
    <w:rsid w:val="65169B73"/>
    <w:rsid w:val="655334C8"/>
    <w:rsid w:val="659763C7"/>
    <w:rsid w:val="65AAC61B"/>
    <w:rsid w:val="65F2BD24"/>
    <w:rsid w:val="6615CD63"/>
    <w:rsid w:val="669CF300"/>
    <w:rsid w:val="66E09745"/>
    <w:rsid w:val="67DB7DB6"/>
    <w:rsid w:val="68432ED2"/>
    <w:rsid w:val="6AAEC8BE"/>
    <w:rsid w:val="6AB6DD82"/>
    <w:rsid w:val="6AC64D08"/>
    <w:rsid w:val="6B11612B"/>
    <w:rsid w:val="6B822C6D"/>
    <w:rsid w:val="6BD3A23B"/>
    <w:rsid w:val="6C00182E"/>
    <w:rsid w:val="6C19736E"/>
    <w:rsid w:val="6C2F679B"/>
    <w:rsid w:val="6CBA4798"/>
    <w:rsid w:val="6D18448F"/>
    <w:rsid w:val="6D502E61"/>
    <w:rsid w:val="6DB234E6"/>
    <w:rsid w:val="6E019E89"/>
    <w:rsid w:val="6EB01867"/>
    <w:rsid w:val="6F2EFAAD"/>
    <w:rsid w:val="6F3C8A38"/>
    <w:rsid w:val="6F3DD228"/>
    <w:rsid w:val="6F62A6D4"/>
    <w:rsid w:val="708FCA0C"/>
    <w:rsid w:val="712C22DF"/>
    <w:rsid w:val="71585BEB"/>
    <w:rsid w:val="72639FBF"/>
    <w:rsid w:val="726A0EB3"/>
    <w:rsid w:val="72AC73E7"/>
    <w:rsid w:val="73AD0135"/>
    <w:rsid w:val="745B4773"/>
    <w:rsid w:val="747E88E3"/>
    <w:rsid w:val="75C6688F"/>
    <w:rsid w:val="76628B18"/>
    <w:rsid w:val="76DE58DD"/>
    <w:rsid w:val="76E6D574"/>
    <w:rsid w:val="773589FD"/>
    <w:rsid w:val="78137AFE"/>
    <w:rsid w:val="7944475A"/>
    <w:rsid w:val="79B76F2B"/>
    <w:rsid w:val="79EECFB0"/>
    <w:rsid w:val="7B586093"/>
    <w:rsid w:val="7B63BF36"/>
    <w:rsid w:val="7BAFC071"/>
    <w:rsid w:val="7BD1A564"/>
    <w:rsid w:val="7D9C7A5B"/>
    <w:rsid w:val="7DC8E893"/>
    <w:rsid w:val="7E0C4039"/>
    <w:rsid w:val="7E82D7C5"/>
    <w:rsid w:val="7E8C0813"/>
    <w:rsid w:val="7F9BA867"/>
    <w:rsid w:val="7F9D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1C95E557-1CBC-49F0-924B-2CB269C9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12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14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278E3"/>
    <w:pPr>
      <w:widowControl w:val="0"/>
      <w:autoSpaceDE w:val="0"/>
      <w:autoSpaceDN w:val="0"/>
    </w:pPr>
    <w:rPr>
      <w:rFonts w:eastAsia="Arial" w:cs="Arial"/>
      <w:color w:val="auto"/>
    </w:rPr>
  </w:style>
  <w:style w:type="character" w:styleId="UnresolvedMention">
    <w:name w:val="Unresolved Mention"/>
    <w:basedOn w:val="DefaultParagraphFont"/>
    <w:uiPriority w:val="99"/>
    <w:unhideWhenUsed/>
    <w:rsid w:val="007026F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57BA5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F54DDE"/>
  </w:style>
  <w:style w:type="paragraph" w:styleId="Bibliography">
    <w:name w:val="Bibliography"/>
    <w:basedOn w:val="Normal"/>
    <w:next w:val="Normal"/>
    <w:uiPriority w:val="37"/>
    <w:semiHidden/>
    <w:unhideWhenUsed/>
    <w:rsid w:val="00510D50"/>
  </w:style>
  <w:style w:type="paragraph" w:styleId="BlockText">
    <w:name w:val="Block Text"/>
    <w:basedOn w:val="Normal"/>
    <w:uiPriority w:val="99"/>
    <w:semiHidden/>
    <w:unhideWhenUsed/>
    <w:rsid w:val="00510D5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D5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D50"/>
  </w:style>
  <w:style w:type="paragraph" w:styleId="BodyText3">
    <w:name w:val="Body Text 3"/>
    <w:basedOn w:val="Normal"/>
    <w:link w:val="BodyText3Char"/>
    <w:uiPriority w:val="99"/>
    <w:semiHidden/>
    <w:unhideWhenUsed/>
    <w:rsid w:val="0051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10D5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10D5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0D5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0D5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10D5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1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10D5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0D5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510D5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10D5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10D50"/>
  </w:style>
  <w:style w:type="character" w:customStyle="1" w:styleId="DateChar">
    <w:name w:val="Date Char"/>
    <w:basedOn w:val="DefaultParagraphFont"/>
    <w:link w:val="Date"/>
    <w:uiPriority w:val="99"/>
    <w:semiHidden/>
    <w:rsid w:val="00510D50"/>
  </w:style>
  <w:style w:type="paragraph" w:styleId="DocumentMap">
    <w:name w:val="Document Map"/>
    <w:basedOn w:val="Normal"/>
    <w:link w:val="DocumentMapChar"/>
    <w:uiPriority w:val="99"/>
    <w:semiHidden/>
    <w:unhideWhenUsed/>
    <w:rsid w:val="00510D5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D5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10D5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10D50"/>
  </w:style>
  <w:style w:type="paragraph" w:styleId="EndnoteText">
    <w:name w:val="endnote text"/>
    <w:basedOn w:val="Normal"/>
    <w:link w:val="EndnoteTextChar"/>
    <w:uiPriority w:val="99"/>
    <w:semiHidden/>
    <w:unhideWhenUsed/>
    <w:rsid w:val="00510D5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10D5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1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10D5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10D5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10D5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0D5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0D5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10D5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10D5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10D5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10D5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10D5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10D5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10D5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10D5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10D5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1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510D5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10D5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510D5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10D5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10D5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10D5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10D5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10D50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10D50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10D50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10D50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10D50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10D5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10D5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10D5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10D5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10D5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10D50"/>
    <w:pPr>
      <w:numPr>
        <w:numId w:val="3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10D50"/>
    <w:pPr>
      <w:numPr>
        <w:numId w:val="3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10D50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10D50"/>
    <w:pPr>
      <w:numPr>
        <w:numId w:val="3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10D50"/>
    <w:pPr>
      <w:numPr>
        <w:numId w:val="34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1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10D5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1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10D5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10D50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51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10D5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10D5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10D50"/>
  </w:style>
  <w:style w:type="paragraph" w:styleId="PlainText">
    <w:name w:val="Plain Text"/>
    <w:basedOn w:val="Normal"/>
    <w:link w:val="PlainTextChar"/>
    <w:uiPriority w:val="99"/>
    <w:semiHidden/>
    <w:unhideWhenUsed/>
    <w:rsid w:val="0051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10D5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510D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10D5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10D5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10D50"/>
  </w:style>
  <w:style w:type="paragraph" w:styleId="Signature">
    <w:name w:val="Signature"/>
    <w:basedOn w:val="Normal"/>
    <w:link w:val="SignatureChar"/>
    <w:uiPriority w:val="99"/>
    <w:semiHidden/>
    <w:unhideWhenUsed/>
    <w:rsid w:val="00510D5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10D5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510D5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51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6JEHU5UPDS4F-1893021606-1736</_dlc_DocId>
    <_dlc_DocIdUrl xmlns="d4e282bb-1ef9-4cbd-a653-06682fc7ad56">
      <Url>https://usnrc.sharepoint.com/teams/NRO-NUREG-1021-Working-Group/_layouts/15/DocIdRedir.aspx?ID=6JEHU5UPDS4F-1893021606-1736</Url>
      <Description>6JEHU5UPDS4F-1893021606-1736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E55BFD-58EB-48AC-91EC-E17B9BCA2B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72135-A4BA-43D2-AFF9-DEAF2FD7BE9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4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2DA3C8E-1FB5-4473-84F5-D254AA590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8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52</cp:revision>
  <cp:lastPrinted>2021-07-26T13:15:00Z</cp:lastPrinted>
  <dcterms:created xsi:type="dcterms:W3CDTF">2021-05-27T18:10:00Z</dcterms:created>
  <dcterms:modified xsi:type="dcterms:W3CDTF">2022-02-15T18:44:00Z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487075e7-cb53-4b4b-ab30-b34cc1648e5e</vt:lpwstr>
  </property>
</Properties>
</file>